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C54" w:rsidRPr="002F439B" w:rsidRDefault="00314C54" w:rsidP="005E42C1">
      <w:pPr>
        <w:widowControl w:val="0"/>
        <w:shd w:val="clear" w:color="auto" w:fill="FFFFFF" w:themeFill="background1"/>
        <w:tabs>
          <w:tab w:val="center" w:pos="7625"/>
          <w:tab w:val="left" w:pos="7938"/>
        </w:tabs>
        <w:jc w:val="center"/>
        <w:outlineLvl w:val="0"/>
        <w:rPr>
          <w:b/>
          <w:bCs/>
        </w:rPr>
      </w:pPr>
      <w:r w:rsidRPr="002F439B">
        <w:rPr>
          <w:b/>
          <w:bCs/>
        </w:rPr>
        <w:t>СРАВНИТЕЛЬНАЯ ТАБЛИЦА</w:t>
      </w:r>
    </w:p>
    <w:p w:rsidR="00314C54" w:rsidRPr="002F439B" w:rsidRDefault="00314C54" w:rsidP="003953FA">
      <w:pPr>
        <w:pStyle w:val="a5"/>
        <w:shd w:val="clear" w:color="auto" w:fill="FFFFFF" w:themeFill="background1"/>
        <w:jc w:val="center"/>
        <w:rPr>
          <w:rFonts w:ascii="Times New Roman" w:hAnsi="Times New Roman" w:cs="Times New Roman"/>
          <w:b/>
          <w:sz w:val="24"/>
          <w:szCs w:val="24"/>
        </w:rPr>
      </w:pPr>
      <w:r w:rsidRPr="002F439B">
        <w:rPr>
          <w:rFonts w:ascii="Times New Roman" w:hAnsi="Times New Roman" w:cs="Times New Roman"/>
          <w:b/>
          <w:bCs/>
          <w:sz w:val="24"/>
          <w:szCs w:val="24"/>
        </w:rPr>
        <w:t xml:space="preserve">по </w:t>
      </w:r>
      <w:r w:rsidRPr="002F439B">
        <w:rPr>
          <w:rFonts w:ascii="Times New Roman" w:hAnsi="Times New Roman" w:cs="Times New Roman"/>
          <w:b/>
          <w:sz w:val="24"/>
          <w:szCs w:val="24"/>
        </w:rPr>
        <w:t xml:space="preserve">внесению изменений в </w:t>
      </w:r>
      <w:r w:rsidR="00AE3835" w:rsidRPr="002F439B">
        <w:rPr>
          <w:rFonts w:ascii="Times New Roman" w:hAnsi="Times New Roman" w:cs="Times New Roman"/>
          <w:b/>
          <w:sz w:val="24"/>
          <w:szCs w:val="24"/>
        </w:rPr>
        <w:t xml:space="preserve">приказ Министра финансов Республики Казахстан от 13 января 2025 года № 11 </w:t>
      </w:r>
      <w:r w:rsidR="007556E8">
        <w:rPr>
          <w:rFonts w:ascii="Times New Roman" w:hAnsi="Times New Roman" w:cs="Times New Roman"/>
          <w:b/>
          <w:sz w:val="24"/>
          <w:szCs w:val="24"/>
        </w:rPr>
        <w:t>«</w:t>
      </w:r>
      <w:r w:rsidR="00AE3835" w:rsidRPr="002F439B">
        <w:rPr>
          <w:rFonts w:ascii="Times New Roman" w:hAnsi="Times New Roman" w:cs="Times New Roman"/>
          <w:b/>
          <w:sz w:val="24"/>
          <w:szCs w:val="24"/>
        </w:rPr>
        <w:t xml:space="preserve">Об утверждении Правил и сроков реализации пилотного проекта по компенсации суммы </w:t>
      </w:r>
      <w:r w:rsidR="00C56810" w:rsidRPr="002F439B">
        <w:rPr>
          <w:rFonts w:ascii="Times New Roman" w:hAnsi="Times New Roman" w:cs="Times New Roman"/>
          <w:b/>
          <w:sz w:val="24"/>
          <w:szCs w:val="24"/>
        </w:rPr>
        <w:t>налога на добавленную стоимость</w:t>
      </w:r>
      <w:r w:rsidR="00AE3835" w:rsidRPr="002F439B">
        <w:rPr>
          <w:rFonts w:ascii="Times New Roman" w:hAnsi="Times New Roman" w:cs="Times New Roman"/>
          <w:b/>
          <w:sz w:val="24"/>
          <w:szCs w:val="24"/>
        </w:rPr>
        <w:t xml:space="preserve">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w:t>
      </w:r>
      <w:ins w:id="0" w:author="Ерлан Джандыров" w:date="2025-12-18T09:54:00Z">
        <w:r w:rsidR="00574E8F">
          <w:rPr>
            <w:rFonts w:ascii="Times New Roman" w:hAnsi="Times New Roman" w:cs="Times New Roman"/>
            <w:b/>
            <w:sz w:val="24"/>
            <w:szCs w:val="24"/>
            <w:lang w:val="kk-KZ"/>
          </w:rPr>
          <w:br/>
        </w:r>
      </w:ins>
      <w:bookmarkStart w:id="1" w:name="_GoBack"/>
      <w:bookmarkEnd w:id="1"/>
      <w:r w:rsidR="00AE3835" w:rsidRPr="002F439B">
        <w:rPr>
          <w:rFonts w:ascii="Times New Roman" w:hAnsi="Times New Roman" w:cs="Times New Roman"/>
          <w:b/>
          <w:sz w:val="24"/>
          <w:szCs w:val="24"/>
        </w:rPr>
        <w:t xml:space="preserve"> (пилотный проект </w:t>
      </w:r>
      <w:r w:rsidR="007556E8">
        <w:rPr>
          <w:rFonts w:ascii="Times New Roman" w:hAnsi="Times New Roman" w:cs="Times New Roman"/>
          <w:b/>
          <w:sz w:val="24"/>
          <w:szCs w:val="24"/>
        </w:rPr>
        <w:t>«такс фри»</w:t>
      </w:r>
      <w:r w:rsidR="00AE3835" w:rsidRPr="002F439B">
        <w:rPr>
          <w:rFonts w:ascii="Times New Roman" w:hAnsi="Times New Roman" w:cs="Times New Roman"/>
          <w:b/>
          <w:sz w:val="24"/>
          <w:szCs w:val="24"/>
        </w:rPr>
        <w:t>)</w:t>
      </w:r>
      <w:r w:rsidR="004678CD">
        <w:rPr>
          <w:rFonts w:ascii="Times New Roman" w:hAnsi="Times New Roman" w:cs="Times New Roman"/>
          <w:b/>
          <w:sz w:val="24"/>
          <w:szCs w:val="24"/>
        </w:rPr>
        <w:t>»</w:t>
      </w:r>
    </w:p>
    <w:p w:rsidR="00314C54" w:rsidRPr="002F439B" w:rsidRDefault="00314C54" w:rsidP="003953FA">
      <w:pPr>
        <w:widowControl w:val="0"/>
        <w:shd w:val="clear" w:color="auto" w:fill="FFFFFF" w:themeFill="background1"/>
        <w:outlineLvl w:val="0"/>
        <w:rPr>
          <w:b/>
          <w:bC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275"/>
        <w:gridCol w:w="5103"/>
        <w:gridCol w:w="5103"/>
        <w:gridCol w:w="2693"/>
      </w:tblGrid>
      <w:tr w:rsidR="00076DBF" w:rsidRPr="002F439B" w:rsidTr="00076DBF">
        <w:tc>
          <w:tcPr>
            <w:tcW w:w="710" w:type="dxa"/>
            <w:tcBorders>
              <w:bottom w:val="single" w:sz="4" w:space="0" w:color="auto"/>
            </w:tcBorders>
            <w:vAlign w:val="center"/>
          </w:tcPr>
          <w:p w:rsidR="00076DBF" w:rsidRPr="002F439B" w:rsidRDefault="00076DBF" w:rsidP="0005551C">
            <w:pPr>
              <w:widowControl w:val="0"/>
              <w:shd w:val="clear" w:color="auto" w:fill="FFFFFF" w:themeFill="background1"/>
              <w:ind w:left="-83"/>
              <w:jc w:val="center"/>
              <w:rPr>
                <w:b/>
                <w:bCs/>
                <w:color w:val="000000" w:themeColor="text1"/>
              </w:rPr>
            </w:pPr>
            <w:r w:rsidRPr="002F439B">
              <w:rPr>
                <w:b/>
                <w:bCs/>
                <w:color w:val="000000" w:themeColor="text1"/>
              </w:rPr>
              <w:t>№</w:t>
            </w:r>
            <w:r w:rsidRPr="002F439B">
              <w:rPr>
                <w:b/>
                <w:bCs/>
                <w:color w:val="000000" w:themeColor="text1"/>
              </w:rPr>
              <w:br/>
            </w:r>
            <w:proofErr w:type="gramStart"/>
            <w:r w:rsidRPr="002F439B">
              <w:rPr>
                <w:b/>
                <w:bCs/>
                <w:color w:val="000000" w:themeColor="text1"/>
              </w:rPr>
              <w:t>п</w:t>
            </w:r>
            <w:proofErr w:type="gramEnd"/>
            <w:r w:rsidRPr="002F439B">
              <w:rPr>
                <w:b/>
                <w:bCs/>
                <w:color w:val="000000" w:themeColor="text1"/>
              </w:rPr>
              <w:t>/п</w:t>
            </w:r>
          </w:p>
        </w:tc>
        <w:tc>
          <w:tcPr>
            <w:tcW w:w="1275" w:type="dxa"/>
            <w:tcBorders>
              <w:bottom w:val="single" w:sz="4" w:space="0" w:color="auto"/>
            </w:tcBorders>
          </w:tcPr>
          <w:p w:rsidR="00076DBF" w:rsidRPr="002F439B" w:rsidRDefault="00076DBF" w:rsidP="0005551C">
            <w:pPr>
              <w:widowControl w:val="0"/>
              <w:shd w:val="clear" w:color="auto" w:fill="FFFFFF" w:themeFill="background1"/>
              <w:jc w:val="center"/>
              <w:rPr>
                <w:b/>
                <w:bCs/>
                <w:color w:val="000000" w:themeColor="text1"/>
              </w:rPr>
            </w:pPr>
            <w:r>
              <w:rPr>
                <w:b/>
                <w:sz w:val="28"/>
                <w:szCs w:val="28"/>
                <w:lang w:eastAsia="en-US"/>
              </w:rPr>
              <w:t>Структурный элемент правового акта</w:t>
            </w:r>
          </w:p>
        </w:tc>
        <w:tc>
          <w:tcPr>
            <w:tcW w:w="5103" w:type="dxa"/>
            <w:tcBorders>
              <w:bottom w:val="single" w:sz="4" w:space="0" w:color="auto"/>
            </w:tcBorders>
          </w:tcPr>
          <w:p w:rsidR="00076DBF" w:rsidRPr="002F439B" w:rsidRDefault="00076DBF" w:rsidP="0005551C">
            <w:pPr>
              <w:widowControl w:val="0"/>
              <w:shd w:val="clear" w:color="auto" w:fill="FFFFFF" w:themeFill="background1"/>
              <w:ind w:firstLine="288"/>
              <w:jc w:val="center"/>
              <w:rPr>
                <w:b/>
                <w:bCs/>
                <w:color w:val="000000" w:themeColor="text1"/>
              </w:rPr>
            </w:pPr>
            <w:r>
              <w:rPr>
                <w:b/>
                <w:sz w:val="28"/>
                <w:szCs w:val="28"/>
                <w:lang w:eastAsia="en-US"/>
              </w:rPr>
              <w:t>Действующая редакция</w:t>
            </w:r>
          </w:p>
        </w:tc>
        <w:tc>
          <w:tcPr>
            <w:tcW w:w="5103" w:type="dxa"/>
            <w:tcBorders>
              <w:bottom w:val="single" w:sz="4" w:space="0" w:color="auto"/>
            </w:tcBorders>
          </w:tcPr>
          <w:p w:rsidR="00076DBF" w:rsidRPr="002F439B" w:rsidRDefault="00076DBF" w:rsidP="0005551C">
            <w:pPr>
              <w:widowControl w:val="0"/>
              <w:shd w:val="clear" w:color="auto" w:fill="FFFFFF" w:themeFill="background1"/>
              <w:ind w:firstLine="288"/>
              <w:jc w:val="center"/>
              <w:rPr>
                <w:b/>
                <w:bCs/>
                <w:color w:val="000000" w:themeColor="text1"/>
              </w:rPr>
            </w:pPr>
            <w:r>
              <w:rPr>
                <w:b/>
                <w:sz w:val="28"/>
                <w:szCs w:val="28"/>
                <w:lang w:eastAsia="en-US"/>
              </w:rPr>
              <w:t xml:space="preserve">Предлагаемая редакция </w:t>
            </w:r>
          </w:p>
        </w:tc>
        <w:tc>
          <w:tcPr>
            <w:tcW w:w="2693" w:type="dxa"/>
            <w:tcBorders>
              <w:bottom w:val="single" w:sz="4" w:space="0" w:color="auto"/>
            </w:tcBorders>
          </w:tcPr>
          <w:p w:rsidR="00076DBF" w:rsidRPr="002F439B" w:rsidRDefault="00076DBF" w:rsidP="00076DBF">
            <w:pPr>
              <w:spacing w:line="276" w:lineRule="auto"/>
              <w:ind w:left="34" w:right="62" w:firstLine="192"/>
              <w:jc w:val="center"/>
              <w:rPr>
                <w:b/>
                <w:bCs/>
                <w:color w:val="000000" w:themeColor="text1"/>
              </w:rPr>
            </w:pPr>
            <w:r>
              <w:rPr>
                <w:b/>
                <w:sz w:val="28"/>
                <w:szCs w:val="28"/>
                <w:lang w:eastAsia="en-US"/>
              </w:rPr>
              <w:t>Обоснование</w:t>
            </w:r>
          </w:p>
        </w:tc>
      </w:tr>
      <w:tr w:rsidR="00A52535" w:rsidRPr="002F439B" w:rsidTr="0005551C">
        <w:tc>
          <w:tcPr>
            <w:tcW w:w="710" w:type="dxa"/>
            <w:tcBorders>
              <w:bottom w:val="single" w:sz="4" w:space="0" w:color="auto"/>
            </w:tcBorders>
          </w:tcPr>
          <w:p w:rsidR="00A52535" w:rsidRPr="002F439B" w:rsidRDefault="00B012B7" w:rsidP="0005551C">
            <w:pPr>
              <w:widowControl w:val="0"/>
              <w:shd w:val="clear" w:color="auto" w:fill="FFFFFF" w:themeFill="background1"/>
              <w:ind w:left="-83"/>
              <w:jc w:val="center"/>
              <w:rPr>
                <w:color w:val="000000"/>
              </w:rPr>
            </w:pPr>
            <w:r w:rsidRPr="002F439B">
              <w:rPr>
                <w:color w:val="000000"/>
              </w:rPr>
              <w:t>1</w:t>
            </w:r>
          </w:p>
        </w:tc>
        <w:tc>
          <w:tcPr>
            <w:tcW w:w="1275" w:type="dxa"/>
            <w:tcBorders>
              <w:bottom w:val="single" w:sz="4" w:space="0" w:color="auto"/>
            </w:tcBorders>
          </w:tcPr>
          <w:p w:rsidR="00A52535" w:rsidRPr="002F439B" w:rsidRDefault="002F439B" w:rsidP="0005551C">
            <w:pPr>
              <w:widowControl w:val="0"/>
              <w:shd w:val="clear" w:color="auto" w:fill="FFFFFF" w:themeFill="background1"/>
              <w:rPr>
                <w:color w:val="000000"/>
              </w:rPr>
            </w:pPr>
            <w:r>
              <w:rPr>
                <w:color w:val="000000"/>
              </w:rPr>
              <w:t>Наименование правил</w:t>
            </w:r>
          </w:p>
        </w:tc>
        <w:tc>
          <w:tcPr>
            <w:tcW w:w="5103" w:type="dxa"/>
            <w:tcBorders>
              <w:bottom w:val="single" w:sz="4" w:space="0" w:color="auto"/>
            </w:tcBorders>
          </w:tcPr>
          <w:p w:rsidR="00A52535" w:rsidRPr="002F439B" w:rsidRDefault="00A52535" w:rsidP="0005551C">
            <w:pPr>
              <w:ind w:firstLine="288"/>
              <w:jc w:val="both"/>
              <w:rPr>
                <w:color w:val="000000"/>
              </w:rPr>
            </w:pPr>
            <w:proofErr w:type="gramStart"/>
            <w:r w:rsidRPr="002F439B">
              <w:rPr>
                <w:color w:val="000000"/>
              </w:rPr>
              <w:t>Правил</w:t>
            </w:r>
            <w:r w:rsidR="00FC67BB" w:rsidRPr="002F439B">
              <w:rPr>
                <w:color w:val="000000"/>
              </w:rPr>
              <w:t>а</w:t>
            </w:r>
            <w:r w:rsidRPr="002F439B">
              <w:rPr>
                <w:color w:val="000000"/>
              </w:rPr>
              <w:t xml:space="preserve"> и срок</w:t>
            </w:r>
            <w:r w:rsidR="00FC67BB" w:rsidRPr="002F439B">
              <w:rPr>
                <w:color w:val="000000"/>
              </w:rPr>
              <w:t>и</w:t>
            </w:r>
            <w:r w:rsidRPr="002F439B">
              <w:rPr>
                <w:color w:val="000000"/>
              </w:rPr>
              <w:t xml:space="preserve">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w:t>
            </w:r>
            <w:r w:rsidR="007556E8">
              <w:rPr>
                <w:color w:val="000000"/>
              </w:rPr>
              <w:t>«такс фри»</w:t>
            </w:r>
            <w:r w:rsidRPr="002F439B">
              <w:rPr>
                <w:color w:val="000000"/>
              </w:rPr>
              <w:t>)</w:t>
            </w:r>
            <w:proofErr w:type="gramEnd"/>
          </w:p>
        </w:tc>
        <w:tc>
          <w:tcPr>
            <w:tcW w:w="5103" w:type="dxa"/>
            <w:tcBorders>
              <w:bottom w:val="single" w:sz="4" w:space="0" w:color="auto"/>
            </w:tcBorders>
          </w:tcPr>
          <w:p w:rsidR="00A52535" w:rsidRPr="002F439B" w:rsidRDefault="00FC67BB" w:rsidP="0005551C">
            <w:pPr>
              <w:spacing w:line="240" w:lineRule="atLeast"/>
              <w:ind w:firstLine="288"/>
              <w:jc w:val="both"/>
              <w:rPr>
                <w:color w:val="000000"/>
              </w:rPr>
            </w:pPr>
            <w:proofErr w:type="gramStart"/>
            <w:r w:rsidRPr="002F439B">
              <w:rPr>
                <w:color w:val="000000"/>
              </w:rPr>
              <w:t xml:space="preserve">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w:t>
            </w:r>
            <w:r w:rsidR="007556E8">
              <w:rPr>
                <w:color w:val="000000"/>
              </w:rPr>
              <w:t>«такс фри»</w:t>
            </w:r>
            <w:r w:rsidRPr="002F439B">
              <w:rPr>
                <w:color w:val="000000"/>
              </w:rPr>
              <w:t>)</w:t>
            </w:r>
            <w:proofErr w:type="gramEnd"/>
          </w:p>
        </w:tc>
        <w:tc>
          <w:tcPr>
            <w:tcW w:w="2693" w:type="dxa"/>
            <w:tcBorders>
              <w:bottom w:val="single" w:sz="4" w:space="0" w:color="auto"/>
            </w:tcBorders>
          </w:tcPr>
          <w:p w:rsidR="00A52535" w:rsidRPr="002F439B" w:rsidRDefault="00D6093C" w:rsidP="0005551C">
            <w:pPr>
              <w:widowControl w:val="0"/>
              <w:shd w:val="clear" w:color="auto" w:fill="FFFFFF" w:themeFill="background1"/>
              <w:ind w:firstLine="288"/>
              <w:jc w:val="both"/>
              <w:rPr>
                <w:color w:val="000000"/>
              </w:rPr>
            </w:pPr>
            <w:r w:rsidRPr="002F439B">
              <w:rPr>
                <w:color w:val="000000"/>
              </w:rPr>
              <w:t>Изменения не вносятся</w:t>
            </w:r>
          </w:p>
        </w:tc>
      </w:tr>
      <w:tr w:rsidR="00C72FCF" w:rsidRPr="002F439B" w:rsidTr="0005551C">
        <w:tc>
          <w:tcPr>
            <w:tcW w:w="710" w:type="dxa"/>
            <w:tcBorders>
              <w:bottom w:val="single" w:sz="4" w:space="0" w:color="auto"/>
            </w:tcBorders>
          </w:tcPr>
          <w:p w:rsidR="00C72FCF" w:rsidRPr="002F439B" w:rsidRDefault="00B012B7" w:rsidP="0005551C">
            <w:pPr>
              <w:widowControl w:val="0"/>
              <w:shd w:val="clear" w:color="auto" w:fill="FFFFFF" w:themeFill="background1"/>
              <w:ind w:left="-83"/>
              <w:jc w:val="center"/>
              <w:rPr>
                <w:color w:val="000000"/>
              </w:rPr>
            </w:pPr>
            <w:r w:rsidRPr="002F439B">
              <w:rPr>
                <w:color w:val="000000"/>
              </w:rPr>
              <w:t>2</w:t>
            </w:r>
          </w:p>
        </w:tc>
        <w:tc>
          <w:tcPr>
            <w:tcW w:w="1275" w:type="dxa"/>
            <w:tcBorders>
              <w:bottom w:val="single" w:sz="4" w:space="0" w:color="auto"/>
            </w:tcBorders>
          </w:tcPr>
          <w:p w:rsidR="00C72FCF" w:rsidRPr="002F439B" w:rsidRDefault="002F439B" w:rsidP="0005551C">
            <w:pPr>
              <w:widowControl w:val="0"/>
              <w:shd w:val="clear" w:color="auto" w:fill="FFFFFF" w:themeFill="background1"/>
              <w:rPr>
                <w:color w:val="000000"/>
              </w:rPr>
            </w:pPr>
            <w:r>
              <w:rPr>
                <w:color w:val="000000"/>
              </w:rPr>
              <w:t>Глава 1.</w:t>
            </w:r>
          </w:p>
        </w:tc>
        <w:tc>
          <w:tcPr>
            <w:tcW w:w="5103" w:type="dxa"/>
            <w:tcBorders>
              <w:bottom w:val="single" w:sz="4" w:space="0" w:color="auto"/>
            </w:tcBorders>
          </w:tcPr>
          <w:p w:rsidR="00C72FCF" w:rsidRPr="002F439B" w:rsidRDefault="00A52535" w:rsidP="0005551C">
            <w:pPr>
              <w:widowControl w:val="0"/>
              <w:shd w:val="clear" w:color="auto" w:fill="FFFFFF" w:themeFill="background1"/>
              <w:ind w:firstLine="288"/>
              <w:jc w:val="both"/>
              <w:rPr>
                <w:color w:val="000000"/>
              </w:rPr>
            </w:pPr>
            <w:r w:rsidRPr="002F439B">
              <w:rPr>
                <w:color w:val="000000"/>
              </w:rPr>
              <w:t>Глава 1. Общие положения</w:t>
            </w:r>
          </w:p>
        </w:tc>
        <w:tc>
          <w:tcPr>
            <w:tcW w:w="5103" w:type="dxa"/>
            <w:tcBorders>
              <w:bottom w:val="single" w:sz="4" w:space="0" w:color="auto"/>
            </w:tcBorders>
          </w:tcPr>
          <w:p w:rsidR="00C72FCF" w:rsidRPr="002F439B" w:rsidRDefault="00FC67BB" w:rsidP="0005551C">
            <w:pPr>
              <w:widowControl w:val="0"/>
              <w:shd w:val="clear" w:color="auto" w:fill="FFFFFF" w:themeFill="background1"/>
              <w:ind w:firstLine="288"/>
              <w:jc w:val="both"/>
              <w:rPr>
                <w:color w:val="000000"/>
              </w:rPr>
            </w:pPr>
            <w:r w:rsidRPr="002F439B">
              <w:rPr>
                <w:color w:val="000000"/>
              </w:rPr>
              <w:t>Глава 1. Общие положения</w:t>
            </w:r>
          </w:p>
        </w:tc>
        <w:tc>
          <w:tcPr>
            <w:tcW w:w="2693" w:type="dxa"/>
            <w:tcBorders>
              <w:bottom w:val="single" w:sz="4" w:space="0" w:color="auto"/>
            </w:tcBorders>
          </w:tcPr>
          <w:p w:rsidR="00C72FCF" w:rsidRPr="002F439B" w:rsidRDefault="00D6093C" w:rsidP="0005551C">
            <w:pPr>
              <w:widowControl w:val="0"/>
              <w:shd w:val="clear" w:color="auto" w:fill="FFFFFF" w:themeFill="background1"/>
              <w:ind w:firstLine="288"/>
              <w:jc w:val="both"/>
              <w:rPr>
                <w:color w:val="000000"/>
              </w:rPr>
            </w:pPr>
            <w:r w:rsidRPr="002F439B">
              <w:rPr>
                <w:color w:val="000000"/>
              </w:rPr>
              <w:t>Изменения не вносятся</w:t>
            </w:r>
          </w:p>
        </w:tc>
      </w:tr>
      <w:tr w:rsidR="001C0F78" w:rsidRPr="002F439B" w:rsidTr="0005551C">
        <w:tc>
          <w:tcPr>
            <w:tcW w:w="710" w:type="dxa"/>
            <w:shd w:val="clear" w:color="auto" w:fill="FFFFFF" w:themeFill="background1"/>
          </w:tcPr>
          <w:p w:rsidR="001C0F78" w:rsidRPr="002F439B" w:rsidRDefault="00B012B7" w:rsidP="0005551C">
            <w:pPr>
              <w:widowControl w:val="0"/>
              <w:shd w:val="clear" w:color="auto" w:fill="FFFFFF" w:themeFill="background1"/>
              <w:ind w:left="-83"/>
              <w:jc w:val="center"/>
              <w:rPr>
                <w:bCs/>
                <w:color w:val="000000" w:themeColor="text1"/>
              </w:rPr>
            </w:pPr>
            <w:r w:rsidRPr="002F439B">
              <w:rPr>
                <w:bCs/>
                <w:color w:val="000000" w:themeColor="text1"/>
              </w:rPr>
              <w:t>3</w:t>
            </w:r>
          </w:p>
        </w:tc>
        <w:tc>
          <w:tcPr>
            <w:tcW w:w="1275" w:type="dxa"/>
            <w:shd w:val="clear" w:color="auto" w:fill="FFFFFF" w:themeFill="background1"/>
          </w:tcPr>
          <w:p w:rsidR="001C0F78" w:rsidRPr="002F439B" w:rsidRDefault="00C72FCF" w:rsidP="0005551C">
            <w:pPr>
              <w:widowControl w:val="0"/>
              <w:shd w:val="clear" w:color="auto" w:fill="FFFFFF" w:themeFill="background1"/>
              <w:rPr>
                <w:bCs/>
                <w:color w:val="000000" w:themeColor="text1"/>
              </w:rPr>
            </w:pPr>
            <w:r w:rsidRPr="002F439B">
              <w:rPr>
                <w:bCs/>
                <w:color w:val="000000" w:themeColor="text1"/>
              </w:rPr>
              <w:t xml:space="preserve">пункт 1 </w:t>
            </w:r>
          </w:p>
        </w:tc>
        <w:tc>
          <w:tcPr>
            <w:tcW w:w="5103" w:type="dxa"/>
            <w:shd w:val="clear" w:color="auto" w:fill="FFFFFF" w:themeFill="background1"/>
          </w:tcPr>
          <w:p w:rsidR="001C0F78" w:rsidRPr="002F439B" w:rsidRDefault="001C0F78" w:rsidP="0005551C">
            <w:pPr>
              <w:ind w:firstLine="288"/>
              <w:jc w:val="both"/>
              <w:rPr>
                <w:b/>
                <w:bCs/>
                <w:color w:val="000000" w:themeColor="text1"/>
              </w:rPr>
            </w:pPr>
            <w:bookmarkStart w:id="2" w:name="z16"/>
            <w:r w:rsidRPr="002F439B">
              <w:rPr>
                <w:color w:val="000000"/>
              </w:rPr>
              <w:t xml:space="preserve">1. </w:t>
            </w:r>
            <w:proofErr w:type="gramStart"/>
            <w:r w:rsidRPr="002F439B">
              <w:rPr>
                <w:color w:val="000000"/>
              </w:rPr>
              <w:t xml:space="preserve">Настоящие 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w:t>
            </w:r>
            <w:r w:rsidRPr="002F439B">
              <w:rPr>
                <w:color w:val="000000"/>
              </w:rPr>
              <w:lastRenderedPageBreak/>
              <w:t xml:space="preserve">товаров через территории государств-членов Евразийского экономического союза (пилотный проект </w:t>
            </w:r>
            <w:r w:rsidR="007556E8">
              <w:rPr>
                <w:color w:val="000000"/>
              </w:rPr>
              <w:t>«такс фри»</w:t>
            </w:r>
            <w:r w:rsidRPr="002F439B">
              <w:rPr>
                <w:color w:val="000000"/>
              </w:rPr>
              <w:t xml:space="preserve">) (далее – Правила) разработаны в соответствии с пунктом 1-1 статьи 68 Кодекса Республики Казахстан </w:t>
            </w:r>
            <w:r w:rsidR="007556E8">
              <w:rPr>
                <w:color w:val="000000"/>
              </w:rPr>
              <w:t>«</w:t>
            </w:r>
            <w:r w:rsidRPr="002F439B">
              <w:rPr>
                <w:color w:val="000000"/>
              </w:rPr>
              <w:t>О налогах и</w:t>
            </w:r>
            <w:proofErr w:type="gramEnd"/>
            <w:r w:rsidRPr="002F439B">
              <w:rPr>
                <w:color w:val="000000"/>
              </w:rPr>
              <w:t xml:space="preserve"> других обязательных платежах в бюджет</w:t>
            </w:r>
            <w:r w:rsidR="007556E8">
              <w:rPr>
                <w:color w:val="000000"/>
              </w:rPr>
              <w:t>«</w:t>
            </w:r>
            <w:r w:rsidRPr="002F439B">
              <w:rPr>
                <w:color w:val="000000"/>
              </w:rPr>
              <w:t xml:space="preserve"> (Налоговый кодекс) в целях модернизации и совершенствования налогового администрирования, оценки экономического эффекта и определяют порядок реализации пилотного проекта </w:t>
            </w:r>
            <w:r w:rsidR="007556E8">
              <w:rPr>
                <w:color w:val="000000"/>
              </w:rPr>
              <w:t>«такс фри»</w:t>
            </w:r>
            <w:r w:rsidRPr="002F439B">
              <w:rPr>
                <w:color w:val="000000"/>
              </w:rPr>
              <w:t>.</w:t>
            </w:r>
            <w:bookmarkEnd w:id="2"/>
          </w:p>
        </w:tc>
        <w:tc>
          <w:tcPr>
            <w:tcW w:w="5103" w:type="dxa"/>
            <w:shd w:val="clear" w:color="auto" w:fill="FFFFFF" w:themeFill="background1"/>
          </w:tcPr>
          <w:p w:rsidR="001C0F78" w:rsidRPr="002F439B" w:rsidRDefault="001C0F78" w:rsidP="0005551C">
            <w:pPr>
              <w:pStyle w:val="a3"/>
              <w:numPr>
                <w:ilvl w:val="0"/>
                <w:numId w:val="12"/>
              </w:numPr>
              <w:ind w:left="0" w:firstLine="288"/>
              <w:jc w:val="both"/>
              <w:rPr>
                <w:rFonts w:ascii="Times New Roman" w:eastAsia="Times New Roman" w:hAnsi="Times New Roman" w:cs="Times New Roman"/>
                <w:color w:val="000000"/>
                <w:sz w:val="24"/>
                <w:szCs w:val="24"/>
                <w:lang w:eastAsia="ru-RU"/>
              </w:rPr>
            </w:pPr>
            <w:proofErr w:type="gramStart"/>
            <w:r w:rsidRPr="002F439B">
              <w:rPr>
                <w:rFonts w:ascii="Times New Roman" w:eastAsia="Times New Roman" w:hAnsi="Times New Roman" w:cs="Times New Roman"/>
                <w:color w:val="000000"/>
                <w:sz w:val="24"/>
                <w:szCs w:val="24"/>
                <w:lang w:eastAsia="ru-RU"/>
              </w:rPr>
              <w:lastRenderedPageBreak/>
              <w:t xml:space="preserve">Настоящие 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w:t>
            </w:r>
            <w:r w:rsidRPr="002F439B">
              <w:rPr>
                <w:rFonts w:ascii="Times New Roman" w:eastAsia="Times New Roman" w:hAnsi="Times New Roman" w:cs="Times New Roman"/>
                <w:color w:val="000000"/>
                <w:sz w:val="24"/>
                <w:szCs w:val="24"/>
                <w:lang w:eastAsia="ru-RU"/>
              </w:rPr>
              <w:lastRenderedPageBreak/>
              <w:t xml:space="preserve">товаров через территории государств-членов Евразийского экономического союза (пилотный проект </w:t>
            </w:r>
            <w:r w:rsidR="007556E8">
              <w:rPr>
                <w:rFonts w:ascii="Times New Roman" w:eastAsia="Times New Roman" w:hAnsi="Times New Roman" w:cs="Times New Roman"/>
                <w:color w:val="000000"/>
                <w:sz w:val="24"/>
                <w:szCs w:val="24"/>
                <w:lang w:eastAsia="ru-RU"/>
              </w:rPr>
              <w:t>«такс фри»</w:t>
            </w:r>
            <w:r w:rsidRPr="002F439B">
              <w:rPr>
                <w:rFonts w:ascii="Times New Roman" w:eastAsia="Times New Roman" w:hAnsi="Times New Roman" w:cs="Times New Roman"/>
                <w:color w:val="000000"/>
                <w:sz w:val="24"/>
                <w:szCs w:val="24"/>
                <w:lang w:eastAsia="ru-RU"/>
              </w:rPr>
              <w:t xml:space="preserve">) (далее – Правила) разработаны в соответствии с пунктом 1-1 статьи 68 Кодекса Республики Казахстан </w:t>
            </w:r>
            <w:r w:rsidR="007556E8">
              <w:rPr>
                <w:rFonts w:ascii="Times New Roman" w:eastAsia="Times New Roman" w:hAnsi="Times New Roman" w:cs="Times New Roman"/>
                <w:color w:val="000000"/>
                <w:sz w:val="24"/>
                <w:szCs w:val="24"/>
                <w:lang w:eastAsia="ru-RU"/>
              </w:rPr>
              <w:t>«</w:t>
            </w:r>
            <w:r w:rsidRPr="002F439B">
              <w:rPr>
                <w:rFonts w:ascii="Times New Roman" w:eastAsia="Times New Roman" w:hAnsi="Times New Roman" w:cs="Times New Roman"/>
                <w:color w:val="000000"/>
                <w:sz w:val="24"/>
                <w:szCs w:val="24"/>
                <w:lang w:eastAsia="ru-RU"/>
              </w:rPr>
              <w:t>О налогах и</w:t>
            </w:r>
            <w:proofErr w:type="gramEnd"/>
            <w:r w:rsidRPr="002F439B">
              <w:rPr>
                <w:rFonts w:ascii="Times New Roman" w:eastAsia="Times New Roman" w:hAnsi="Times New Roman" w:cs="Times New Roman"/>
                <w:color w:val="000000"/>
                <w:sz w:val="24"/>
                <w:szCs w:val="24"/>
                <w:lang w:eastAsia="ru-RU"/>
              </w:rPr>
              <w:t xml:space="preserve"> других обязательных платежах в бюджет</w:t>
            </w:r>
            <w:r w:rsidR="007556E8">
              <w:rPr>
                <w:rFonts w:ascii="Times New Roman" w:eastAsia="Times New Roman" w:hAnsi="Times New Roman" w:cs="Times New Roman"/>
                <w:color w:val="000000"/>
                <w:sz w:val="24"/>
                <w:szCs w:val="24"/>
                <w:lang w:eastAsia="ru-RU"/>
              </w:rPr>
              <w:t>«</w:t>
            </w:r>
            <w:r w:rsidRPr="002F439B">
              <w:rPr>
                <w:rFonts w:ascii="Times New Roman" w:eastAsia="Times New Roman" w:hAnsi="Times New Roman" w:cs="Times New Roman"/>
                <w:color w:val="000000"/>
                <w:sz w:val="24"/>
                <w:szCs w:val="24"/>
                <w:lang w:eastAsia="ru-RU"/>
              </w:rPr>
              <w:t xml:space="preserve"> (Налоговый кодекс) в целях модернизации и совершенствования налогового администрирования, оценки экономического эффекта и определяют порядок реализации пилотного проекта </w:t>
            </w:r>
            <w:r w:rsidR="007556E8">
              <w:rPr>
                <w:rFonts w:ascii="Times New Roman" w:eastAsia="Times New Roman" w:hAnsi="Times New Roman" w:cs="Times New Roman"/>
                <w:color w:val="000000"/>
                <w:sz w:val="24"/>
                <w:szCs w:val="24"/>
                <w:lang w:eastAsia="ru-RU"/>
              </w:rPr>
              <w:t>«такс фри»</w:t>
            </w:r>
            <w:r w:rsidRPr="002F439B">
              <w:rPr>
                <w:rFonts w:ascii="Times New Roman" w:eastAsia="Times New Roman" w:hAnsi="Times New Roman" w:cs="Times New Roman"/>
                <w:color w:val="000000"/>
                <w:sz w:val="24"/>
                <w:szCs w:val="24"/>
                <w:lang w:eastAsia="ru-RU"/>
              </w:rPr>
              <w:t>.</w:t>
            </w:r>
          </w:p>
        </w:tc>
        <w:tc>
          <w:tcPr>
            <w:tcW w:w="2693" w:type="dxa"/>
            <w:shd w:val="clear" w:color="auto" w:fill="FFFFFF" w:themeFill="background1"/>
          </w:tcPr>
          <w:p w:rsidR="001C0F78" w:rsidRPr="002F439B" w:rsidRDefault="00D6093C" w:rsidP="0005551C">
            <w:pPr>
              <w:widowControl w:val="0"/>
              <w:shd w:val="clear" w:color="auto" w:fill="FFFFFF" w:themeFill="background1"/>
              <w:ind w:firstLine="288"/>
              <w:jc w:val="both"/>
              <w:rPr>
                <w:b/>
                <w:bCs/>
                <w:color w:val="000000" w:themeColor="text1"/>
              </w:rPr>
            </w:pPr>
            <w:r w:rsidRPr="002F439B">
              <w:rPr>
                <w:color w:val="000000"/>
              </w:rPr>
              <w:lastRenderedPageBreak/>
              <w:t>Изменения не вносятся</w:t>
            </w:r>
          </w:p>
        </w:tc>
      </w:tr>
      <w:tr w:rsidR="00F92B23" w:rsidRPr="002F439B" w:rsidTr="0005551C">
        <w:tc>
          <w:tcPr>
            <w:tcW w:w="710" w:type="dxa"/>
          </w:tcPr>
          <w:p w:rsidR="00F92B23" w:rsidRPr="002F439B" w:rsidRDefault="00B012B7" w:rsidP="0005551C">
            <w:pPr>
              <w:widowControl w:val="0"/>
              <w:shd w:val="clear" w:color="auto" w:fill="FFFFFF" w:themeFill="background1"/>
              <w:jc w:val="center"/>
              <w:rPr>
                <w:bCs/>
                <w:color w:val="000000" w:themeColor="text1"/>
              </w:rPr>
            </w:pPr>
            <w:r w:rsidRPr="002F439B">
              <w:rPr>
                <w:bCs/>
                <w:color w:val="000000" w:themeColor="text1"/>
              </w:rPr>
              <w:lastRenderedPageBreak/>
              <w:t>4</w:t>
            </w:r>
          </w:p>
        </w:tc>
        <w:tc>
          <w:tcPr>
            <w:tcW w:w="1275" w:type="dxa"/>
          </w:tcPr>
          <w:p w:rsidR="00F92B23" w:rsidRPr="002F439B" w:rsidRDefault="008B7F78" w:rsidP="0005551C">
            <w:pPr>
              <w:widowControl w:val="0"/>
              <w:shd w:val="clear" w:color="auto" w:fill="FFFFFF" w:themeFill="background1"/>
              <w:rPr>
                <w:bCs/>
              </w:rPr>
            </w:pPr>
            <w:r w:rsidRPr="002F439B">
              <w:rPr>
                <w:bCs/>
              </w:rPr>
              <w:t>п</w:t>
            </w:r>
            <w:r w:rsidR="00F92B23" w:rsidRPr="002F439B">
              <w:rPr>
                <w:bCs/>
              </w:rPr>
              <w:t xml:space="preserve">ункт 2 </w:t>
            </w:r>
          </w:p>
        </w:tc>
        <w:tc>
          <w:tcPr>
            <w:tcW w:w="5103" w:type="dxa"/>
            <w:shd w:val="clear" w:color="auto" w:fill="FFFFFF" w:themeFill="background1"/>
          </w:tcPr>
          <w:p w:rsidR="00D9516A" w:rsidRPr="002F439B" w:rsidRDefault="00D9516A" w:rsidP="0005551C">
            <w:pPr>
              <w:ind w:firstLine="288"/>
              <w:jc w:val="both"/>
            </w:pPr>
            <w:bookmarkStart w:id="3" w:name="z17"/>
            <w:r w:rsidRPr="002F439B">
              <w:rPr>
                <w:color w:val="000000"/>
              </w:rPr>
              <w:t>2. В Правилах используются следующие основные понятия:</w:t>
            </w:r>
          </w:p>
          <w:p w:rsidR="00D9516A" w:rsidRPr="002F439B" w:rsidRDefault="00D9516A" w:rsidP="0005551C">
            <w:pPr>
              <w:ind w:firstLine="288"/>
              <w:jc w:val="both"/>
            </w:pPr>
            <w:r w:rsidRPr="002F439B">
              <w:rPr>
                <w:color w:val="000000"/>
              </w:rPr>
              <w:t xml:space="preserve">1) </w:t>
            </w:r>
            <w:r w:rsidRPr="002F439B">
              <w:rPr>
                <w:b/>
                <w:color w:val="000000"/>
              </w:rPr>
              <w:t>органы</w:t>
            </w:r>
            <w:r w:rsidRPr="002F439B">
              <w:rPr>
                <w:color w:val="000000"/>
              </w:rPr>
              <w:t xml:space="preserve"> государственных доходов – территориальные органы государственных доходов, на территории </w:t>
            </w:r>
            <w:r w:rsidRPr="002F439B">
              <w:rPr>
                <w:b/>
                <w:color w:val="000000"/>
              </w:rPr>
              <w:t>которых</w:t>
            </w:r>
            <w:r w:rsidRPr="002F439B">
              <w:rPr>
                <w:color w:val="000000"/>
              </w:rPr>
              <w:t xml:space="preserve"> </w:t>
            </w:r>
            <w:r w:rsidRPr="002F439B">
              <w:rPr>
                <w:b/>
                <w:color w:val="000000"/>
              </w:rPr>
              <w:t>зарегистрированы по месту осуществления деятельности налогоплательщики, имеющие</w:t>
            </w:r>
            <w:r w:rsidRPr="002F439B">
              <w:rPr>
                <w:color w:val="000000"/>
              </w:rPr>
              <w:t xml:space="preserve"> торговое место в стационарных торговых объектах участвующих в пилотном проекте </w:t>
            </w:r>
            <w:r w:rsidR="007556E8">
              <w:rPr>
                <w:color w:val="000000"/>
              </w:rPr>
              <w:t>«такс фри»</w:t>
            </w:r>
            <w:r w:rsidRPr="002F439B">
              <w:rPr>
                <w:color w:val="000000"/>
              </w:rPr>
              <w:t xml:space="preserve"> на праве пользования;</w:t>
            </w:r>
          </w:p>
          <w:p w:rsidR="00D9516A" w:rsidRPr="002F439B" w:rsidRDefault="00D9516A" w:rsidP="0005551C">
            <w:pPr>
              <w:ind w:firstLine="288"/>
              <w:jc w:val="both"/>
            </w:pPr>
            <w:r w:rsidRPr="002F439B">
              <w:rPr>
                <w:color w:val="000000"/>
              </w:rPr>
              <w:t>2) покупатель – физическое лицо, являющееся гражданином иностранного государства, не являющегося государством-членом Евразийского экономического союза;</w:t>
            </w:r>
          </w:p>
          <w:p w:rsidR="00D9516A" w:rsidRPr="002F439B" w:rsidRDefault="00D9516A" w:rsidP="0005551C">
            <w:pPr>
              <w:ind w:firstLine="288"/>
              <w:jc w:val="both"/>
            </w:pPr>
            <w:proofErr w:type="gramStart"/>
            <w:r w:rsidRPr="002F439B">
              <w:rPr>
                <w:color w:val="000000"/>
              </w:rPr>
              <w:t xml:space="preserve">3) система </w:t>
            </w:r>
            <w:r w:rsidR="007556E8">
              <w:rPr>
                <w:color w:val="000000"/>
              </w:rPr>
              <w:t>«такс фри»</w:t>
            </w:r>
            <w:r w:rsidRPr="002F439B">
              <w:rPr>
                <w:color w:val="000000"/>
              </w:rPr>
              <w:t xml:space="preserve"> – правоотношения между субъектами торговой деятельности в системе </w:t>
            </w:r>
            <w:r w:rsidR="007556E8">
              <w:rPr>
                <w:color w:val="000000"/>
              </w:rPr>
              <w:t>«такс фри»</w:t>
            </w:r>
            <w:r w:rsidRPr="002F439B">
              <w:rPr>
                <w:color w:val="000000"/>
              </w:rPr>
              <w:t xml:space="preserve">, физическими лицами, являющимся гражданами иностранных государств, </w:t>
            </w:r>
            <w:r w:rsidRPr="002F439B">
              <w:rPr>
                <w:b/>
                <w:color w:val="000000"/>
              </w:rPr>
              <w:t xml:space="preserve">органами государственных </w:t>
            </w:r>
            <w:r w:rsidRPr="002F439B">
              <w:rPr>
                <w:b/>
                <w:color w:val="000000"/>
              </w:rPr>
              <w:lastRenderedPageBreak/>
              <w:t>доходов</w:t>
            </w:r>
            <w:r w:rsidRPr="002F439B">
              <w:rPr>
                <w:color w:val="000000"/>
              </w:rPr>
              <w:t xml:space="preserve">, оператором </w:t>
            </w:r>
            <w:r w:rsidRPr="002F439B">
              <w:rPr>
                <w:b/>
                <w:color w:val="000000"/>
              </w:rPr>
              <w:t xml:space="preserve">системы </w:t>
            </w:r>
            <w:r w:rsidR="007556E8">
              <w:rPr>
                <w:b/>
                <w:color w:val="000000"/>
              </w:rPr>
              <w:t>«такс фри»</w:t>
            </w:r>
            <w:r w:rsidRPr="002F439B">
              <w:rPr>
                <w:color w:val="000000"/>
              </w:rPr>
              <w:t xml:space="preserve">, возникающие при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w:t>
            </w:r>
            <w:r w:rsidRPr="002F439B">
              <w:rPr>
                <w:b/>
                <w:color w:val="000000"/>
              </w:rPr>
              <w:t>Евразийского экономического союза</w:t>
            </w:r>
            <w:r w:rsidRPr="002F439B">
              <w:rPr>
                <w:color w:val="000000"/>
              </w:rPr>
              <w:t xml:space="preserve">, за исключением вывоза товаров через территории государств-членов </w:t>
            </w:r>
            <w:r w:rsidRPr="002F439B">
              <w:rPr>
                <w:b/>
                <w:color w:val="000000"/>
              </w:rPr>
              <w:t>Евразийского экономического союза</w:t>
            </w:r>
            <w:r w:rsidRPr="002F439B">
              <w:rPr>
                <w:color w:val="000000"/>
              </w:rPr>
              <w:t>;</w:t>
            </w:r>
            <w:proofErr w:type="gramEnd"/>
          </w:p>
          <w:p w:rsidR="00D9516A" w:rsidRPr="002F439B" w:rsidRDefault="00D9516A" w:rsidP="0005551C">
            <w:pPr>
              <w:ind w:firstLine="288"/>
              <w:jc w:val="both"/>
            </w:pPr>
            <w:proofErr w:type="gramStart"/>
            <w:r w:rsidRPr="002F439B">
              <w:rPr>
                <w:color w:val="000000"/>
              </w:rPr>
              <w:t xml:space="preserve">4) оператор </w:t>
            </w:r>
            <w:r w:rsidRPr="002F439B">
              <w:rPr>
                <w:b/>
                <w:color w:val="000000"/>
              </w:rPr>
              <w:t xml:space="preserve">системы </w:t>
            </w:r>
            <w:r w:rsidR="007556E8">
              <w:rPr>
                <w:b/>
                <w:color w:val="000000"/>
              </w:rPr>
              <w:t>«такс фри»</w:t>
            </w:r>
            <w:r w:rsidRPr="002F439B">
              <w:rPr>
                <w:color w:val="000000"/>
              </w:rPr>
              <w:t xml:space="preserve"> – юридическое лицо </w:t>
            </w:r>
            <w:r w:rsidRPr="002F439B">
              <w:rPr>
                <w:b/>
                <w:color w:val="000000"/>
              </w:rPr>
              <w:t xml:space="preserve">компания </w:t>
            </w:r>
            <w:r w:rsidR="007556E8">
              <w:rPr>
                <w:b/>
                <w:color w:val="000000"/>
              </w:rPr>
              <w:t>«</w:t>
            </w:r>
            <w:proofErr w:type="spellStart"/>
            <w:r w:rsidRPr="002F439B">
              <w:rPr>
                <w:b/>
                <w:color w:val="000000"/>
              </w:rPr>
              <w:t>Global</w:t>
            </w:r>
            <w:proofErr w:type="spellEnd"/>
            <w:r w:rsidRPr="002F439B">
              <w:rPr>
                <w:b/>
                <w:color w:val="000000"/>
              </w:rPr>
              <w:t xml:space="preserve"> </w:t>
            </w:r>
            <w:proofErr w:type="spellStart"/>
            <w:r w:rsidRPr="002F439B">
              <w:rPr>
                <w:b/>
                <w:color w:val="000000"/>
              </w:rPr>
              <w:t>Blue</w:t>
            </w:r>
            <w:proofErr w:type="spellEnd"/>
            <w:r w:rsidR="003A008F">
              <w:rPr>
                <w:b/>
                <w:color w:val="000000"/>
              </w:rPr>
              <w:t>»</w:t>
            </w:r>
            <w:r w:rsidR="003A008F">
              <w:rPr>
                <w:color w:val="000000"/>
              </w:rPr>
              <w:t xml:space="preserve">, </w:t>
            </w:r>
            <w:r w:rsidRPr="002F439B">
              <w:rPr>
                <w:color w:val="000000"/>
              </w:rPr>
              <w:t xml:space="preserve">осуществляющее компенсацию суммы </w:t>
            </w:r>
            <w:r w:rsidRPr="002F439B">
              <w:rPr>
                <w:b/>
                <w:color w:val="000000"/>
              </w:rPr>
              <w:t>налога на добавленную стоимость</w:t>
            </w:r>
            <w:r w:rsidRPr="002F439B">
              <w:rPr>
                <w:color w:val="000000"/>
              </w:rPr>
              <w:t xml:space="preserve"> физическим лицам, являющимся гражданами иностранных государств, при вывозе товаров за пределы таможенной территории </w:t>
            </w:r>
            <w:r w:rsidRPr="002F439B">
              <w:rPr>
                <w:b/>
                <w:color w:val="000000"/>
              </w:rPr>
              <w:t>Евразийского экономического союза</w:t>
            </w:r>
            <w:r w:rsidRPr="002F439B">
              <w:rPr>
                <w:color w:val="000000"/>
              </w:rPr>
              <w:t xml:space="preserve">, за исключением вывоза товаров через территории государств-членов </w:t>
            </w:r>
            <w:r w:rsidRPr="002F439B">
              <w:rPr>
                <w:b/>
                <w:color w:val="000000"/>
              </w:rPr>
              <w:t>Евразийского экономического союза</w:t>
            </w:r>
            <w:r w:rsidRPr="002F439B">
              <w:rPr>
                <w:color w:val="000000"/>
              </w:rPr>
              <w:t>;</w:t>
            </w:r>
            <w:proofErr w:type="gramEnd"/>
          </w:p>
          <w:p w:rsidR="00F92B23" w:rsidRPr="002F439B" w:rsidRDefault="00D9516A" w:rsidP="0005551C">
            <w:pPr>
              <w:ind w:firstLine="288"/>
              <w:jc w:val="both"/>
              <w:rPr>
                <w:b/>
                <w:color w:val="000000"/>
              </w:rPr>
            </w:pPr>
            <w:r w:rsidRPr="002F439B">
              <w:rPr>
                <w:color w:val="000000"/>
              </w:rPr>
              <w:t xml:space="preserve">5) субъект торговой деятельности </w:t>
            </w:r>
            <w:r w:rsidRPr="002F439B">
              <w:rPr>
                <w:b/>
                <w:color w:val="000000"/>
              </w:rPr>
              <w:t xml:space="preserve">в системе </w:t>
            </w:r>
            <w:r w:rsidR="007556E8">
              <w:rPr>
                <w:b/>
                <w:color w:val="000000"/>
              </w:rPr>
              <w:t>«такс фри»</w:t>
            </w:r>
            <w:r w:rsidRPr="002F439B">
              <w:rPr>
                <w:b/>
                <w:color w:val="000000"/>
              </w:rPr>
              <w:t xml:space="preserve"> </w:t>
            </w:r>
            <w:r w:rsidRPr="002F439B">
              <w:rPr>
                <w:color w:val="000000"/>
              </w:rPr>
              <w:t xml:space="preserve">– субъект частного предпринимательства, имеющий торговое место в стационарных торговых объектах участвующих в пилотном проекте </w:t>
            </w:r>
            <w:r w:rsidR="007556E8">
              <w:rPr>
                <w:color w:val="000000"/>
              </w:rPr>
              <w:t>«такс фри»</w:t>
            </w:r>
            <w:r w:rsidRPr="002F439B">
              <w:rPr>
                <w:color w:val="000000"/>
              </w:rPr>
              <w:t xml:space="preserve"> на праве пользования и являющийся плательщиком </w:t>
            </w:r>
            <w:r w:rsidRPr="002F439B">
              <w:rPr>
                <w:b/>
                <w:color w:val="000000"/>
              </w:rPr>
              <w:t>налога на добавленную стоимость.</w:t>
            </w:r>
            <w:bookmarkEnd w:id="3"/>
          </w:p>
          <w:p w:rsidR="008174EB" w:rsidRPr="002F439B" w:rsidRDefault="008174EB" w:rsidP="0005551C">
            <w:pPr>
              <w:ind w:firstLine="288"/>
              <w:jc w:val="both"/>
              <w:rPr>
                <w:b/>
                <w:color w:val="000000"/>
              </w:rPr>
            </w:pPr>
            <w:r w:rsidRPr="002F439B">
              <w:rPr>
                <w:b/>
                <w:color w:val="000000"/>
              </w:rPr>
              <w:t>6)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r w:rsidRPr="002F439B">
              <w:rPr>
                <w:b/>
                <w:color w:val="000000"/>
              </w:rPr>
              <w:t>7)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r w:rsidRPr="002F439B">
              <w:rPr>
                <w:b/>
                <w:color w:val="000000"/>
              </w:rPr>
              <w:t>8)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r w:rsidRPr="002F439B">
              <w:rPr>
                <w:b/>
                <w:color w:val="000000"/>
              </w:rPr>
              <w:t>9)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r w:rsidRPr="002F439B">
              <w:rPr>
                <w:b/>
                <w:color w:val="000000"/>
              </w:rPr>
              <w:t>10)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r w:rsidRPr="002F439B">
              <w:rPr>
                <w:b/>
                <w:color w:val="000000"/>
              </w:rPr>
              <w:t>11) отсутствует;</w:t>
            </w: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
                <w:color w:val="000000"/>
              </w:rPr>
            </w:pPr>
          </w:p>
          <w:p w:rsidR="008174EB" w:rsidRPr="002F439B" w:rsidRDefault="008174EB" w:rsidP="0005551C">
            <w:pPr>
              <w:ind w:firstLine="288"/>
              <w:jc w:val="both"/>
              <w:rPr>
                <w:bCs/>
              </w:rPr>
            </w:pPr>
            <w:r w:rsidRPr="002F439B">
              <w:rPr>
                <w:b/>
                <w:color w:val="000000"/>
              </w:rPr>
              <w:t>12) отсутствует;</w:t>
            </w:r>
          </w:p>
        </w:tc>
        <w:tc>
          <w:tcPr>
            <w:tcW w:w="5103" w:type="dxa"/>
            <w:shd w:val="clear" w:color="auto" w:fill="FFFFFF" w:themeFill="background1"/>
          </w:tcPr>
          <w:p w:rsidR="00D9516A" w:rsidRDefault="00D9516A" w:rsidP="0005551C">
            <w:pPr>
              <w:spacing w:line="240" w:lineRule="atLeast"/>
              <w:ind w:firstLine="288"/>
              <w:jc w:val="both"/>
              <w:rPr>
                <w:color w:val="000000"/>
                <w:lang w:val="kk-KZ"/>
              </w:rPr>
            </w:pPr>
            <w:r w:rsidRPr="002F439B">
              <w:rPr>
                <w:color w:val="000000"/>
              </w:rPr>
              <w:lastRenderedPageBreak/>
              <w:t>2. В Правилах используются следующие основные понятия:</w:t>
            </w:r>
          </w:p>
          <w:p w:rsidR="00BB14DF" w:rsidRPr="002F439B" w:rsidRDefault="00BB14DF" w:rsidP="00BB14DF">
            <w:pPr>
              <w:spacing w:line="240" w:lineRule="atLeast"/>
              <w:ind w:firstLine="288"/>
              <w:jc w:val="both"/>
              <w:rPr>
                <w:b/>
                <w:color w:val="000000"/>
              </w:rPr>
            </w:pPr>
            <w:r>
              <w:rPr>
                <w:b/>
                <w:color w:val="000000"/>
                <w:lang w:val="kk-KZ"/>
              </w:rPr>
              <w:t>1</w:t>
            </w:r>
            <w:r w:rsidRPr="002F439B">
              <w:rPr>
                <w:b/>
                <w:color w:val="000000"/>
              </w:rPr>
              <w:t xml:space="preserve">) специальный почтовый ящик </w:t>
            </w:r>
            <w:r>
              <w:rPr>
                <w:b/>
                <w:color w:val="000000"/>
              </w:rPr>
              <w:t>«такс фри»</w:t>
            </w:r>
            <w:r w:rsidRPr="002F439B">
              <w:rPr>
                <w:b/>
                <w:color w:val="000000"/>
              </w:rPr>
              <w:t xml:space="preserve"> – специальный ящик с логотипом оператора предназначенный для размещения в нем документа </w:t>
            </w:r>
            <w:r>
              <w:rPr>
                <w:b/>
                <w:color w:val="000000"/>
              </w:rPr>
              <w:t>«такс фри»</w:t>
            </w:r>
            <w:r w:rsidRPr="002F439B">
              <w:rPr>
                <w:b/>
                <w:color w:val="000000"/>
              </w:rPr>
              <w:t>, который расположен в доступной для покупателя зоне таможенного осмотра;</w:t>
            </w:r>
          </w:p>
          <w:p w:rsidR="00BB14DF" w:rsidRDefault="00BB14DF" w:rsidP="00BB14DF">
            <w:pPr>
              <w:spacing w:line="240" w:lineRule="atLeast"/>
              <w:ind w:firstLine="288"/>
              <w:jc w:val="both"/>
              <w:rPr>
                <w:b/>
                <w:color w:val="000000"/>
                <w:lang w:val="kk-KZ"/>
              </w:rPr>
            </w:pPr>
            <w:r>
              <w:rPr>
                <w:b/>
                <w:color w:val="000000"/>
                <w:lang w:val="kk-KZ"/>
              </w:rPr>
              <w:t>2</w:t>
            </w:r>
            <w:r w:rsidRPr="002F439B">
              <w:rPr>
                <w:b/>
                <w:color w:val="000000"/>
              </w:rPr>
              <w:t>) зона таможенного осмотра – зона осмотра товаров при прохождении таможенной зоны, расположенная до зоны вылета (ожидания посадки) в международных аэропортах, указанных в пункте 9 настоящих Правил;</w:t>
            </w:r>
          </w:p>
          <w:p w:rsidR="00BB14DF" w:rsidRPr="002F439B" w:rsidRDefault="00BB14DF" w:rsidP="00BB14DF">
            <w:pPr>
              <w:spacing w:line="240" w:lineRule="atLeast"/>
              <w:ind w:firstLine="288"/>
              <w:jc w:val="both"/>
            </w:pPr>
            <w:r>
              <w:rPr>
                <w:color w:val="000000"/>
                <w:lang w:val="kk-KZ"/>
              </w:rPr>
              <w:t>3</w:t>
            </w:r>
            <w:r w:rsidRPr="002F439B">
              <w:rPr>
                <w:color w:val="000000"/>
              </w:rPr>
              <w:t xml:space="preserve">) </w:t>
            </w:r>
            <w:r w:rsidRPr="002F439B">
              <w:rPr>
                <w:b/>
                <w:color w:val="000000"/>
              </w:rPr>
              <w:t>орган</w:t>
            </w:r>
            <w:r w:rsidRPr="002F439B">
              <w:rPr>
                <w:color w:val="000000"/>
              </w:rPr>
              <w:t xml:space="preserve"> государственных доходов </w:t>
            </w:r>
            <w:r w:rsidRPr="002F439B">
              <w:rPr>
                <w:b/>
                <w:color w:val="000000"/>
              </w:rPr>
              <w:t>(далее – ОГД)</w:t>
            </w:r>
            <w:r w:rsidRPr="002F439B">
              <w:rPr>
                <w:color w:val="000000"/>
              </w:rPr>
              <w:t xml:space="preserve"> – орган государственных доходов, на территории </w:t>
            </w:r>
            <w:r w:rsidRPr="002F439B">
              <w:rPr>
                <w:b/>
                <w:color w:val="000000"/>
              </w:rPr>
              <w:t>которого</w:t>
            </w:r>
            <w:r w:rsidRPr="002F439B">
              <w:rPr>
                <w:color w:val="000000"/>
              </w:rPr>
              <w:t xml:space="preserve"> </w:t>
            </w:r>
            <w:r w:rsidRPr="002F439B">
              <w:rPr>
                <w:b/>
                <w:color w:val="000000"/>
              </w:rPr>
              <w:t>зарегистрирован субъект торговой деятельности по месту осуществления деятельности, имеющий</w:t>
            </w:r>
            <w:r w:rsidRPr="002F439B">
              <w:rPr>
                <w:color w:val="000000"/>
              </w:rPr>
              <w:t xml:space="preserve"> </w:t>
            </w:r>
            <w:r w:rsidRPr="002F439B">
              <w:rPr>
                <w:color w:val="000000"/>
              </w:rPr>
              <w:lastRenderedPageBreak/>
              <w:t xml:space="preserve">торговое место в стационарных торговых объектах, участвующий в пилотном проекте </w:t>
            </w:r>
            <w:r>
              <w:rPr>
                <w:color w:val="000000"/>
              </w:rPr>
              <w:t>«такс фри»</w:t>
            </w:r>
            <w:r w:rsidRPr="002F439B">
              <w:rPr>
                <w:color w:val="000000"/>
              </w:rPr>
              <w:t xml:space="preserve"> на праве пользования;</w:t>
            </w:r>
          </w:p>
          <w:p w:rsidR="00BB14DF" w:rsidRPr="002F439B" w:rsidRDefault="00BB14DF" w:rsidP="00BB14DF">
            <w:pPr>
              <w:spacing w:line="240" w:lineRule="atLeast"/>
              <w:ind w:firstLine="288"/>
              <w:jc w:val="both"/>
              <w:rPr>
                <w:b/>
                <w:color w:val="000000"/>
              </w:rPr>
            </w:pPr>
            <w:r>
              <w:rPr>
                <w:b/>
                <w:color w:val="000000"/>
                <w:lang w:val="kk-KZ"/>
              </w:rPr>
              <w:t>4</w:t>
            </w:r>
            <w:r w:rsidRPr="002F439B">
              <w:rPr>
                <w:b/>
                <w:color w:val="000000"/>
              </w:rPr>
              <w:t xml:space="preserve">) мобильное приложение – разработанное оператором программное обеспечение для мобильных устройств, предназначенное для оформления, хранения и отслеживания документов на компенсацию НДС с покупок, сделанных иностранными гражданами за границей, которое позволяет регистрировать чеки ККМ, контролировать статус их проверки в зоне таможенного осмотра и получать актуальную информацию о правилах и условиях системы </w:t>
            </w:r>
            <w:r>
              <w:rPr>
                <w:b/>
                <w:color w:val="000000"/>
              </w:rPr>
              <w:t>«такс фри»</w:t>
            </w:r>
            <w:r w:rsidRPr="002F439B">
              <w:rPr>
                <w:b/>
                <w:color w:val="000000"/>
              </w:rPr>
              <w:t xml:space="preserve"> в различных странах;</w:t>
            </w:r>
          </w:p>
          <w:p w:rsidR="00BB14DF" w:rsidRPr="002F439B" w:rsidRDefault="00BB14DF" w:rsidP="00BB14DF">
            <w:pPr>
              <w:spacing w:line="240" w:lineRule="atLeast"/>
              <w:ind w:firstLine="288"/>
              <w:jc w:val="both"/>
            </w:pPr>
            <w:r>
              <w:rPr>
                <w:color w:val="000000"/>
                <w:lang w:val="kk-KZ"/>
              </w:rPr>
              <w:t>5</w:t>
            </w:r>
            <w:r w:rsidRPr="002F439B">
              <w:rPr>
                <w:color w:val="000000"/>
              </w:rPr>
              <w:t xml:space="preserve">) оператор – юридическое лицо, осуществляющее в системе </w:t>
            </w:r>
            <w:r>
              <w:rPr>
                <w:color w:val="000000"/>
              </w:rPr>
              <w:t>«такс фри»</w:t>
            </w:r>
            <w:r w:rsidRPr="002F439B">
              <w:rPr>
                <w:color w:val="000000"/>
              </w:rPr>
              <w:t xml:space="preserve"> компенсацию суммы </w:t>
            </w:r>
            <w:r w:rsidRPr="002F439B">
              <w:rPr>
                <w:b/>
                <w:color w:val="000000"/>
              </w:rPr>
              <w:t xml:space="preserve">НДС </w:t>
            </w:r>
            <w:r w:rsidRPr="002F439B">
              <w:rPr>
                <w:color w:val="000000"/>
              </w:rPr>
              <w:t xml:space="preserve">физическим лицам, являющимся гражданами иностранных государств, при вывозе товаров за пределы таможенной территории </w:t>
            </w:r>
            <w:r w:rsidRPr="002F439B">
              <w:rPr>
                <w:b/>
                <w:color w:val="000000"/>
              </w:rPr>
              <w:t>ЕАЭС</w:t>
            </w:r>
            <w:r w:rsidRPr="002F439B">
              <w:rPr>
                <w:color w:val="000000"/>
              </w:rPr>
              <w:t xml:space="preserve">, за исключением вывоза товаров через территории государств-членов </w:t>
            </w:r>
            <w:r w:rsidRPr="002F439B">
              <w:rPr>
                <w:b/>
                <w:color w:val="000000"/>
              </w:rPr>
              <w:t>ЕАЭС</w:t>
            </w:r>
            <w:r w:rsidRPr="002F439B">
              <w:rPr>
                <w:color w:val="000000"/>
              </w:rPr>
              <w:t>;</w:t>
            </w:r>
          </w:p>
          <w:p w:rsidR="00D9516A" w:rsidRDefault="00BB14DF" w:rsidP="0005551C">
            <w:pPr>
              <w:spacing w:line="240" w:lineRule="atLeast"/>
              <w:ind w:firstLine="288"/>
              <w:jc w:val="both"/>
              <w:rPr>
                <w:color w:val="000000"/>
                <w:lang w:val="kk-KZ"/>
              </w:rPr>
            </w:pPr>
            <w:bookmarkStart w:id="4" w:name="z19"/>
            <w:r>
              <w:rPr>
                <w:color w:val="000000"/>
                <w:lang w:val="kk-KZ"/>
              </w:rPr>
              <w:t>6</w:t>
            </w:r>
            <w:r w:rsidR="00D9516A" w:rsidRPr="002F439B">
              <w:rPr>
                <w:color w:val="000000"/>
              </w:rPr>
              <w:t xml:space="preserve">) покупатель – физическое лицо, являющееся гражданином иностранного государства, не являющегося государством-членом Евразийского экономического союза </w:t>
            </w:r>
            <w:r w:rsidR="00D9516A" w:rsidRPr="002F439B">
              <w:rPr>
                <w:b/>
                <w:color w:val="000000"/>
              </w:rPr>
              <w:t>(далее – ЕАЭС)</w:t>
            </w:r>
            <w:r w:rsidR="00D9516A" w:rsidRPr="002F439B">
              <w:rPr>
                <w:color w:val="000000"/>
              </w:rPr>
              <w:t>;</w:t>
            </w:r>
          </w:p>
          <w:p w:rsidR="00BB14DF" w:rsidRPr="002F439B" w:rsidRDefault="00BB14DF" w:rsidP="00BB14DF">
            <w:pPr>
              <w:spacing w:line="240" w:lineRule="atLeast"/>
              <w:ind w:firstLine="288"/>
              <w:jc w:val="both"/>
              <w:rPr>
                <w:b/>
                <w:color w:val="000000"/>
              </w:rPr>
            </w:pPr>
            <w:r>
              <w:rPr>
                <w:color w:val="000000"/>
                <w:lang w:val="kk-KZ"/>
              </w:rPr>
              <w:t>7</w:t>
            </w:r>
            <w:r w:rsidRPr="002F439B">
              <w:rPr>
                <w:color w:val="000000"/>
              </w:rPr>
              <w:t xml:space="preserve">) субъект торговой деятельности – субъект частного предпринимательства, имеющий торговое место в стационарных торговых </w:t>
            </w:r>
            <w:r w:rsidRPr="002F439B">
              <w:rPr>
                <w:color w:val="000000"/>
              </w:rPr>
              <w:lastRenderedPageBreak/>
              <w:t>объектах</w:t>
            </w:r>
            <w:r w:rsidRPr="002F439B">
              <w:rPr>
                <w:b/>
                <w:color w:val="000000"/>
              </w:rPr>
              <w:t xml:space="preserve">, </w:t>
            </w:r>
            <w:r w:rsidRPr="002F439B">
              <w:rPr>
                <w:color w:val="000000"/>
              </w:rPr>
              <w:t xml:space="preserve">участвующих в пилотном проекте </w:t>
            </w:r>
            <w:r>
              <w:rPr>
                <w:color w:val="000000"/>
              </w:rPr>
              <w:t>«такс фри»</w:t>
            </w:r>
            <w:r w:rsidRPr="002F439B">
              <w:rPr>
                <w:color w:val="000000"/>
              </w:rPr>
              <w:t xml:space="preserve"> на праве пользования и являющийся плательщиком </w:t>
            </w:r>
            <w:r w:rsidRPr="002F439B">
              <w:rPr>
                <w:b/>
                <w:color w:val="000000"/>
              </w:rPr>
              <w:t>НДС;</w:t>
            </w:r>
          </w:p>
          <w:p w:rsidR="00BB14DF" w:rsidRPr="002F439B" w:rsidRDefault="00BB14DF" w:rsidP="00BB14DF">
            <w:pPr>
              <w:spacing w:line="240" w:lineRule="atLeast"/>
              <w:ind w:firstLine="288"/>
              <w:jc w:val="both"/>
              <w:rPr>
                <w:b/>
                <w:color w:val="000000"/>
              </w:rPr>
            </w:pPr>
            <w:r>
              <w:rPr>
                <w:b/>
                <w:color w:val="000000"/>
                <w:lang w:val="kk-KZ"/>
              </w:rPr>
              <w:t>8</w:t>
            </w:r>
            <w:r w:rsidRPr="002F439B">
              <w:rPr>
                <w:b/>
                <w:color w:val="000000"/>
              </w:rPr>
              <w:t xml:space="preserve">) информационная система </w:t>
            </w:r>
            <w:r>
              <w:rPr>
                <w:b/>
                <w:color w:val="000000"/>
              </w:rPr>
              <w:t>«такс фри»</w:t>
            </w:r>
            <w:r w:rsidRPr="002F439B">
              <w:rPr>
                <w:b/>
                <w:color w:val="000000"/>
              </w:rPr>
              <w:t xml:space="preserve"> (далее – ИС </w:t>
            </w:r>
            <w:r>
              <w:rPr>
                <w:b/>
                <w:color w:val="000000"/>
              </w:rPr>
              <w:t>«такс фри»</w:t>
            </w:r>
            <w:r w:rsidRPr="002F439B">
              <w:rPr>
                <w:b/>
                <w:color w:val="000000"/>
              </w:rPr>
              <w:t xml:space="preserve">) – комплекс аппаратных и программных средств оператора </w:t>
            </w:r>
            <w:r>
              <w:rPr>
                <w:b/>
                <w:color w:val="000000"/>
              </w:rPr>
              <w:t>«такс фри»</w:t>
            </w:r>
            <w:r w:rsidRPr="002F439B">
              <w:rPr>
                <w:b/>
                <w:color w:val="000000"/>
              </w:rPr>
              <w:t xml:space="preserve">, обеспечивающий сбор, обработку, хранение и передачу данных, связанных с оформлением документа </w:t>
            </w:r>
            <w:r>
              <w:rPr>
                <w:b/>
                <w:color w:val="000000"/>
              </w:rPr>
              <w:t>«такс фри»</w:t>
            </w:r>
            <w:r w:rsidRPr="002F439B">
              <w:rPr>
                <w:b/>
                <w:color w:val="000000"/>
              </w:rPr>
              <w:t xml:space="preserve"> и компенсацией НДС покупателю за покупки, сделанные в стране;</w:t>
            </w:r>
          </w:p>
          <w:p w:rsidR="009C454B" w:rsidRPr="002F439B" w:rsidRDefault="00BB14DF" w:rsidP="0005551C">
            <w:pPr>
              <w:spacing w:line="240" w:lineRule="atLeast"/>
              <w:ind w:firstLine="288"/>
              <w:jc w:val="both"/>
              <w:rPr>
                <w:color w:val="000000"/>
              </w:rPr>
            </w:pPr>
            <w:bookmarkStart w:id="5" w:name="z20"/>
            <w:bookmarkEnd w:id="4"/>
            <w:r>
              <w:rPr>
                <w:color w:val="000000"/>
                <w:lang w:val="kk-KZ"/>
              </w:rPr>
              <w:t>9</w:t>
            </w:r>
            <w:r w:rsidR="00D9516A" w:rsidRPr="002F439B">
              <w:rPr>
                <w:color w:val="000000"/>
              </w:rPr>
              <w:t xml:space="preserve">) система </w:t>
            </w:r>
            <w:r w:rsidR="007556E8">
              <w:rPr>
                <w:color w:val="000000"/>
              </w:rPr>
              <w:t>«такс фри»</w:t>
            </w:r>
            <w:r w:rsidR="00D9516A" w:rsidRPr="002F439B">
              <w:rPr>
                <w:color w:val="000000"/>
              </w:rPr>
              <w:t xml:space="preserve"> – правоотношения между субъектами торговой деятельности в системе </w:t>
            </w:r>
            <w:r w:rsidR="007556E8">
              <w:rPr>
                <w:color w:val="000000"/>
              </w:rPr>
              <w:t>«такс фри»</w:t>
            </w:r>
            <w:r w:rsidR="00D9516A" w:rsidRPr="002F439B">
              <w:rPr>
                <w:color w:val="000000"/>
              </w:rPr>
              <w:t xml:space="preserve">, физическими лицами, являющимся гражданами иностранных государств, </w:t>
            </w:r>
            <w:r w:rsidR="00D9516A" w:rsidRPr="002F439B">
              <w:rPr>
                <w:b/>
                <w:color w:val="000000"/>
              </w:rPr>
              <w:t>ОГД</w:t>
            </w:r>
            <w:r w:rsidR="00D9516A" w:rsidRPr="002F439B">
              <w:rPr>
                <w:color w:val="000000"/>
              </w:rPr>
              <w:t xml:space="preserve">, оператором, возникающие при компенсации суммы налога на добавленную стоимость </w:t>
            </w:r>
            <w:r w:rsidR="00D9516A" w:rsidRPr="002F439B">
              <w:rPr>
                <w:b/>
                <w:color w:val="000000"/>
              </w:rPr>
              <w:t xml:space="preserve">(далее – НДС) </w:t>
            </w:r>
            <w:r w:rsidR="00D9516A" w:rsidRPr="002F439B">
              <w:rPr>
                <w:color w:val="000000"/>
              </w:rPr>
              <w:t xml:space="preserve">физическим лицам, являющимся гражданами иностранных государств, при вывозе товаров за пределы таможенной территории </w:t>
            </w:r>
            <w:r w:rsidR="00D9516A" w:rsidRPr="002F439B">
              <w:rPr>
                <w:b/>
                <w:color w:val="000000"/>
              </w:rPr>
              <w:t>ЕАЭС,</w:t>
            </w:r>
            <w:r w:rsidR="00D9516A" w:rsidRPr="002F439B">
              <w:rPr>
                <w:color w:val="000000"/>
              </w:rPr>
              <w:t xml:space="preserve"> за исключением вывоза товаров через территории государств-членов </w:t>
            </w:r>
            <w:r w:rsidR="00D9516A" w:rsidRPr="002F439B">
              <w:rPr>
                <w:b/>
                <w:color w:val="000000"/>
              </w:rPr>
              <w:t>ЕАЭС</w:t>
            </w:r>
            <w:r w:rsidR="00D9516A" w:rsidRPr="002F439B">
              <w:rPr>
                <w:color w:val="000000"/>
              </w:rPr>
              <w:t>;</w:t>
            </w:r>
            <w:bookmarkEnd w:id="5"/>
          </w:p>
          <w:p w:rsidR="00D9516A" w:rsidRPr="002F439B" w:rsidRDefault="00BB14DF" w:rsidP="0005551C">
            <w:pPr>
              <w:spacing w:line="240" w:lineRule="atLeast"/>
              <w:ind w:firstLine="288"/>
              <w:jc w:val="both"/>
              <w:rPr>
                <w:b/>
                <w:color w:val="000000"/>
              </w:rPr>
            </w:pPr>
            <w:r>
              <w:rPr>
                <w:b/>
                <w:color w:val="000000"/>
                <w:lang w:val="kk-KZ"/>
              </w:rPr>
              <w:t>10</w:t>
            </w:r>
            <w:r w:rsidR="00D9516A" w:rsidRPr="002F439B">
              <w:rPr>
                <w:b/>
                <w:color w:val="000000"/>
              </w:rPr>
              <w:t xml:space="preserve">) документ </w:t>
            </w:r>
            <w:r w:rsidR="007556E8">
              <w:rPr>
                <w:b/>
                <w:color w:val="000000"/>
              </w:rPr>
              <w:t>«такс фри»</w:t>
            </w:r>
            <w:r w:rsidR="00D9516A" w:rsidRPr="002F439B">
              <w:rPr>
                <w:b/>
                <w:color w:val="000000"/>
              </w:rPr>
              <w:t xml:space="preserve"> – пакет документов, в том числе контрольно-кассовый чек (далее – чек ККМ), оформленный субъектом торговой деятельности в ИС </w:t>
            </w:r>
            <w:r w:rsidR="007556E8">
              <w:rPr>
                <w:b/>
                <w:color w:val="000000"/>
              </w:rPr>
              <w:t>«такс фри»</w:t>
            </w:r>
            <w:r w:rsidR="00D9516A" w:rsidRPr="002F439B">
              <w:rPr>
                <w:b/>
                <w:color w:val="000000"/>
              </w:rPr>
              <w:t xml:space="preserve"> в электронном виде с генерацией в штрих-код (QR-код), содержащий информацию о реализованном товаре, который </w:t>
            </w:r>
            <w:r w:rsidR="00D9516A" w:rsidRPr="002F439B">
              <w:rPr>
                <w:b/>
                <w:color w:val="000000"/>
              </w:rPr>
              <w:lastRenderedPageBreak/>
              <w:t xml:space="preserve">размещается в информационной системе </w:t>
            </w:r>
            <w:r w:rsidR="007556E8">
              <w:rPr>
                <w:b/>
                <w:color w:val="000000"/>
              </w:rPr>
              <w:t>«такс фри»</w:t>
            </w:r>
            <w:r w:rsidR="00D9516A" w:rsidRPr="002F439B">
              <w:rPr>
                <w:b/>
                <w:color w:val="000000"/>
              </w:rPr>
              <w:t xml:space="preserve"> для мобильного приложения и автоматизированного рабочего места (АРМ) уполномоченного должностного лица ОГД, и (или) пакет документов, в том числе чек ККМ, оформленный на бумажном носителе и выданный субъектом торговой деятельности покупателю при реализации товара;</w:t>
            </w:r>
          </w:p>
          <w:p w:rsidR="00D9516A" w:rsidRPr="002F439B" w:rsidRDefault="00D9516A" w:rsidP="0005551C">
            <w:pPr>
              <w:spacing w:line="240" w:lineRule="atLeast"/>
              <w:ind w:firstLine="288"/>
              <w:jc w:val="both"/>
              <w:rPr>
                <w:b/>
                <w:color w:val="000000"/>
              </w:rPr>
            </w:pPr>
            <w:proofErr w:type="gramStart"/>
            <w:r w:rsidRPr="002F439B">
              <w:rPr>
                <w:b/>
                <w:color w:val="000000"/>
              </w:rPr>
              <w:t>11) Штрих-код (</w:t>
            </w:r>
            <w:proofErr w:type="spellStart"/>
            <w:r w:rsidRPr="002F439B">
              <w:rPr>
                <w:b/>
                <w:color w:val="000000"/>
              </w:rPr>
              <w:t>баркод</w:t>
            </w:r>
            <w:proofErr w:type="spellEnd"/>
            <w:r w:rsidRPr="002F439B">
              <w:rPr>
                <w:b/>
                <w:color w:val="000000"/>
              </w:rPr>
              <w:t xml:space="preserve">, </w:t>
            </w:r>
            <w:proofErr w:type="spellStart"/>
            <w:r w:rsidRPr="002F439B">
              <w:rPr>
                <w:b/>
                <w:color w:val="000000"/>
              </w:rPr>
              <w:t>barcode</w:t>
            </w:r>
            <w:proofErr w:type="spellEnd"/>
            <w:r w:rsidRPr="002F439B">
              <w:rPr>
                <w:b/>
                <w:color w:val="000000"/>
              </w:rPr>
              <w:t>) – код, содержащий графическое изображение числовой или буквенно-числовой информаций, состоящее из чередующихся полос и пробелов разной толщины;</w:t>
            </w:r>
            <w:proofErr w:type="gramEnd"/>
          </w:p>
          <w:p w:rsidR="000F12AA" w:rsidRPr="002F439B" w:rsidRDefault="00D9516A" w:rsidP="0005551C">
            <w:pPr>
              <w:pStyle w:val="a3"/>
              <w:tabs>
                <w:tab w:val="left" w:pos="1134"/>
              </w:tabs>
              <w:spacing w:line="240" w:lineRule="atLeast"/>
              <w:ind w:left="0" w:firstLine="288"/>
              <w:jc w:val="both"/>
              <w:rPr>
                <w:rFonts w:ascii="Times New Roman" w:hAnsi="Times New Roman" w:cs="Times New Roman"/>
                <w:color w:val="000000"/>
                <w:sz w:val="24"/>
                <w:szCs w:val="24"/>
              </w:rPr>
            </w:pPr>
            <w:r w:rsidRPr="002F439B">
              <w:rPr>
                <w:rFonts w:ascii="Times New Roman" w:hAnsi="Times New Roman" w:cs="Times New Roman"/>
                <w:b/>
                <w:color w:val="000000"/>
                <w:sz w:val="24"/>
                <w:szCs w:val="24"/>
              </w:rPr>
              <w:t>12) QR-код (</w:t>
            </w:r>
            <w:proofErr w:type="spellStart"/>
            <w:r w:rsidRPr="002F439B">
              <w:rPr>
                <w:rFonts w:ascii="Times New Roman" w:hAnsi="Times New Roman" w:cs="Times New Roman"/>
                <w:b/>
                <w:color w:val="000000"/>
                <w:sz w:val="24"/>
                <w:szCs w:val="24"/>
              </w:rPr>
              <w:t>Quick</w:t>
            </w:r>
            <w:proofErr w:type="spellEnd"/>
            <w:r w:rsidRPr="002F439B">
              <w:rPr>
                <w:rFonts w:ascii="Times New Roman" w:hAnsi="Times New Roman" w:cs="Times New Roman"/>
                <w:b/>
                <w:color w:val="000000"/>
                <w:sz w:val="24"/>
                <w:szCs w:val="24"/>
              </w:rPr>
              <w:t xml:space="preserve"> </w:t>
            </w:r>
            <w:proofErr w:type="spellStart"/>
            <w:r w:rsidRPr="002F439B">
              <w:rPr>
                <w:rFonts w:ascii="Times New Roman" w:hAnsi="Times New Roman" w:cs="Times New Roman"/>
                <w:b/>
                <w:color w:val="000000"/>
                <w:sz w:val="24"/>
                <w:szCs w:val="24"/>
              </w:rPr>
              <w:t>Response</w:t>
            </w:r>
            <w:proofErr w:type="spellEnd"/>
            <w:r w:rsidRPr="002F439B">
              <w:rPr>
                <w:rFonts w:ascii="Times New Roman" w:hAnsi="Times New Roman" w:cs="Times New Roman"/>
                <w:b/>
                <w:color w:val="000000"/>
                <w:sz w:val="24"/>
                <w:szCs w:val="24"/>
              </w:rPr>
              <w:t xml:space="preserve"> </w:t>
            </w:r>
            <w:proofErr w:type="spellStart"/>
            <w:r w:rsidRPr="002F439B">
              <w:rPr>
                <w:rFonts w:ascii="Times New Roman" w:hAnsi="Times New Roman" w:cs="Times New Roman"/>
                <w:b/>
                <w:color w:val="000000"/>
                <w:sz w:val="24"/>
                <w:szCs w:val="24"/>
              </w:rPr>
              <w:t>code</w:t>
            </w:r>
            <w:proofErr w:type="spellEnd"/>
            <w:r w:rsidRPr="002F439B">
              <w:rPr>
                <w:rFonts w:ascii="Times New Roman" w:hAnsi="Times New Roman" w:cs="Times New Roman"/>
                <w:b/>
                <w:color w:val="000000"/>
                <w:sz w:val="24"/>
                <w:szCs w:val="24"/>
              </w:rPr>
              <w:t>) – двумерный матричный код, способный хранить гораздо больше информации, чем обычный штрих-код.</w:t>
            </w:r>
          </w:p>
        </w:tc>
        <w:tc>
          <w:tcPr>
            <w:tcW w:w="2693" w:type="dxa"/>
          </w:tcPr>
          <w:p w:rsidR="00FC67BB" w:rsidRPr="002F439B" w:rsidRDefault="00FC67BB" w:rsidP="0005551C">
            <w:pPr>
              <w:widowControl w:val="0"/>
              <w:shd w:val="clear" w:color="auto" w:fill="FFFFFF" w:themeFill="background1"/>
              <w:ind w:firstLine="288"/>
              <w:jc w:val="both"/>
              <w:rPr>
                <w:color w:val="000000"/>
              </w:rPr>
            </w:pPr>
            <w:r w:rsidRPr="002F439B">
              <w:rPr>
                <w:color w:val="000000"/>
              </w:rPr>
              <w:lastRenderedPageBreak/>
              <w:t>Редакционная правка.</w:t>
            </w:r>
          </w:p>
          <w:p w:rsidR="00E5512E" w:rsidRPr="002F439B" w:rsidRDefault="00E5512E" w:rsidP="0005551C">
            <w:pPr>
              <w:widowControl w:val="0"/>
              <w:shd w:val="clear" w:color="auto" w:fill="FFFFFF" w:themeFill="background1"/>
              <w:ind w:firstLine="288"/>
              <w:jc w:val="both"/>
              <w:rPr>
                <w:color w:val="000000"/>
              </w:rPr>
            </w:pPr>
            <w:r w:rsidRPr="002F439B">
              <w:rPr>
                <w:color w:val="000000"/>
              </w:rPr>
              <w:t xml:space="preserve">Применено сокращение </w:t>
            </w:r>
            <w:r w:rsidRPr="002F439B">
              <w:rPr>
                <w:b/>
                <w:color w:val="000000"/>
              </w:rPr>
              <w:t>орган</w:t>
            </w:r>
            <w:r w:rsidRPr="002F439B">
              <w:rPr>
                <w:color w:val="000000"/>
              </w:rPr>
              <w:t xml:space="preserve"> государственных доходов в абвиатуру</w:t>
            </w:r>
            <w:r w:rsidRPr="002F439B">
              <w:rPr>
                <w:b/>
                <w:color w:val="000000"/>
              </w:rPr>
              <w:t xml:space="preserve"> ОГД.</w:t>
            </w:r>
          </w:p>
          <w:p w:rsidR="00C711BA" w:rsidRPr="002F439B" w:rsidRDefault="00D6093C" w:rsidP="0005551C">
            <w:pPr>
              <w:widowControl w:val="0"/>
              <w:shd w:val="clear" w:color="auto" w:fill="FFFFFF" w:themeFill="background1"/>
              <w:ind w:firstLine="288"/>
              <w:jc w:val="both"/>
              <w:rPr>
                <w:color w:val="000000"/>
              </w:rPr>
            </w:pPr>
            <w:r w:rsidRPr="002F439B">
              <w:rPr>
                <w:color w:val="000000"/>
              </w:rPr>
              <w:t xml:space="preserve">Применено сокращение </w:t>
            </w:r>
            <w:r w:rsidR="00E5512E" w:rsidRPr="002F439B">
              <w:rPr>
                <w:color w:val="000000"/>
              </w:rPr>
              <w:t xml:space="preserve">Евразийского экономического </w:t>
            </w:r>
            <w:proofErr w:type="gramStart"/>
            <w:r w:rsidR="00E5512E" w:rsidRPr="002F439B">
              <w:rPr>
                <w:color w:val="000000"/>
              </w:rPr>
              <w:t>союза</w:t>
            </w:r>
            <w:proofErr w:type="gramEnd"/>
            <w:r w:rsidR="00E5512E" w:rsidRPr="002F439B">
              <w:rPr>
                <w:color w:val="000000"/>
              </w:rPr>
              <w:t xml:space="preserve"> а абвиатуру</w:t>
            </w:r>
            <w:r w:rsidR="00E5512E" w:rsidRPr="002F439B">
              <w:rPr>
                <w:b/>
                <w:color w:val="000000"/>
              </w:rPr>
              <w:t xml:space="preserve"> ЕАЭС.</w:t>
            </w:r>
          </w:p>
          <w:p w:rsidR="00E5512E" w:rsidRPr="002F439B" w:rsidRDefault="00E5512E" w:rsidP="0005551C">
            <w:pPr>
              <w:widowControl w:val="0"/>
              <w:shd w:val="clear" w:color="auto" w:fill="FFFFFF" w:themeFill="background1"/>
              <w:ind w:firstLine="288"/>
              <w:jc w:val="both"/>
              <w:rPr>
                <w:color w:val="000000"/>
              </w:rPr>
            </w:pPr>
            <w:r w:rsidRPr="002F439B">
              <w:rPr>
                <w:color w:val="000000"/>
              </w:rPr>
              <w:t>Применено сокращение налога на добавленную стоимость в абвиатуру</w:t>
            </w:r>
            <w:r w:rsidRPr="002F439B">
              <w:rPr>
                <w:b/>
                <w:color w:val="000000"/>
              </w:rPr>
              <w:t xml:space="preserve"> НДС.</w:t>
            </w:r>
          </w:p>
          <w:p w:rsidR="00E5512E" w:rsidRPr="002F439B" w:rsidRDefault="00E5512E" w:rsidP="0005551C">
            <w:pPr>
              <w:widowControl w:val="0"/>
              <w:shd w:val="clear" w:color="auto" w:fill="FFFFFF" w:themeFill="background1"/>
              <w:ind w:firstLine="288"/>
              <w:jc w:val="both"/>
            </w:pPr>
            <w:r w:rsidRPr="002F439B">
              <w:t xml:space="preserve">В соответствии с частью первой пункта 7 </w:t>
            </w:r>
            <w:r w:rsidRPr="002F439B">
              <w:lastRenderedPageBreak/>
              <w:t xml:space="preserve">статьи 23 Закона, при необходимости уточнения терминов и определений, используемых в нормативном правовом акте, в нем помещается статья (пункт), разъясняющая (разъясняющий) их смысл. </w:t>
            </w:r>
          </w:p>
          <w:p w:rsidR="00FC67BB" w:rsidRPr="002F439B" w:rsidRDefault="00E5512E" w:rsidP="0005551C">
            <w:pPr>
              <w:widowControl w:val="0"/>
              <w:shd w:val="clear" w:color="auto" w:fill="FFFFFF" w:themeFill="background1"/>
              <w:ind w:firstLine="288"/>
              <w:jc w:val="both"/>
              <w:rPr>
                <w:bCs/>
              </w:rPr>
            </w:pPr>
            <w:r w:rsidRPr="002F439B">
              <w:t xml:space="preserve">В </w:t>
            </w:r>
            <w:proofErr w:type="gramStart"/>
            <w:r w:rsidRPr="002F439B">
              <w:t>связи</w:t>
            </w:r>
            <w:proofErr w:type="gramEnd"/>
            <w:r w:rsidRPr="002F439B">
              <w:t xml:space="preserve"> с чем предлагается </w:t>
            </w:r>
            <w:r w:rsidRPr="002F439B">
              <w:rPr>
                <w:bCs/>
              </w:rPr>
              <w:t xml:space="preserve">предусмотреть понятие терминов </w:t>
            </w:r>
            <w:r w:rsidR="007556E8">
              <w:rPr>
                <w:bCs/>
              </w:rPr>
              <w:t>«</w:t>
            </w:r>
            <w:r w:rsidRPr="002F439B">
              <w:rPr>
                <w:b/>
                <w:color w:val="000000"/>
              </w:rPr>
              <w:t xml:space="preserve">информационная система </w:t>
            </w:r>
            <w:r w:rsidR="007556E8">
              <w:rPr>
                <w:b/>
                <w:color w:val="000000"/>
              </w:rPr>
              <w:t>«такс фри»</w:t>
            </w:r>
            <w:r w:rsidRPr="002F439B">
              <w:rPr>
                <w:b/>
                <w:color w:val="000000"/>
              </w:rPr>
              <w:t xml:space="preserve">, документ </w:t>
            </w:r>
            <w:r w:rsidR="007556E8">
              <w:rPr>
                <w:b/>
                <w:color w:val="000000"/>
              </w:rPr>
              <w:t>«такс фри»</w:t>
            </w:r>
            <w:r w:rsidRPr="002F439B">
              <w:rPr>
                <w:b/>
                <w:color w:val="000000"/>
              </w:rPr>
              <w:t xml:space="preserve">, зона таможенного осмотра, специальный почтовый ящик </w:t>
            </w:r>
            <w:r w:rsidR="007556E8">
              <w:rPr>
                <w:b/>
                <w:color w:val="000000"/>
              </w:rPr>
              <w:t>«такс фри»</w:t>
            </w:r>
            <w:r w:rsidRPr="002F439B">
              <w:rPr>
                <w:b/>
                <w:color w:val="000000"/>
              </w:rPr>
              <w:t xml:space="preserve">, </w:t>
            </w:r>
            <w:r w:rsidR="007556E8">
              <w:rPr>
                <w:b/>
                <w:color w:val="000000"/>
              </w:rPr>
              <w:t>«</w:t>
            </w:r>
            <w:r w:rsidRPr="002F439B">
              <w:rPr>
                <w:b/>
                <w:color w:val="000000"/>
              </w:rPr>
              <w:t>мобильное приложение</w:t>
            </w:r>
            <w:r w:rsidR="007556E8">
              <w:rPr>
                <w:b/>
                <w:color w:val="000000"/>
              </w:rPr>
              <w:t>«</w:t>
            </w:r>
            <w:r w:rsidRPr="002F439B">
              <w:rPr>
                <w:b/>
                <w:color w:val="000000"/>
              </w:rPr>
              <w:t xml:space="preserve">, </w:t>
            </w:r>
            <w:r w:rsidR="007556E8">
              <w:rPr>
                <w:b/>
                <w:color w:val="000000"/>
              </w:rPr>
              <w:t>«</w:t>
            </w:r>
            <w:r w:rsidRPr="002F439B">
              <w:rPr>
                <w:b/>
                <w:color w:val="000000"/>
              </w:rPr>
              <w:t>Штрих-код</w:t>
            </w:r>
            <w:r w:rsidR="007556E8">
              <w:rPr>
                <w:b/>
                <w:color w:val="000000"/>
              </w:rPr>
              <w:t>«</w:t>
            </w:r>
            <w:r w:rsidRPr="002F439B">
              <w:rPr>
                <w:b/>
                <w:color w:val="000000"/>
              </w:rPr>
              <w:t xml:space="preserve">, </w:t>
            </w:r>
            <w:r w:rsidR="007556E8">
              <w:rPr>
                <w:b/>
                <w:color w:val="000000"/>
              </w:rPr>
              <w:t>«</w:t>
            </w:r>
            <w:r w:rsidRPr="002F439B">
              <w:rPr>
                <w:b/>
                <w:color w:val="000000"/>
              </w:rPr>
              <w:t>QR-код</w:t>
            </w:r>
            <w:r w:rsidR="007556E8">
              <w:rPr>
                <w:b/>
                <w:color w:val="000000"/>
              </w:rPr>
              <w:t>«</w:t>
            </w:r>
            <w:r w:rsidRPr="002F439B">
              <w:rPr>
                <w:b/>
                <w:color w:val="000000"/>
              </w:rPr>
              <w:t xml:space="preserve"> </w:t>
            </w:r>
            <w:r w:rsidRPr="002F439B">
              <w:rPr>
                <w:color w:val="000000"/>
              </w:rPr>
              <w:t>используемых в Правилах.</w:t>
            </w:r>
          </w:p>
        </w:tc>
      </w:tr>
      <w:tr w:rsidR="00FC67BB" w:rsidRPr="002F439B" w:rsidTr="0005551C">
        <w:tc>
          <w:tcPr>
            <w:tcW w:w="710" w:type="dxa"/>
          </w:tcPr>
          <w:p w:rsidR="00FC67BB" w:rsidRPr="002F439B" w:rsidRDefault="00B012B7" w:rsidP="0005551C">
            <w:pPr>
              <w:widowControl w:val="0"/>
              <w:shd w:val="clear" w:color="auto" w:fill="FFFFFF" w:themeFill="background1"/>
              <w:jc w:val="center"/>
              <w:rPr>
                <w:bCs/>
                <w:color w:val="000000" w:themeColor="text1"/>
              </w:rPr>
            </w:pPr>
            <w:r w:rsidRPr="002F439B">
              <w:rPr>
                <w:bCs/>
                <w:color w:val="000000" w:themeColor="text1"/>
              </w:rPr>
              <w:lastRenderedPageBreak/>
              <w:t>5</w:t>
            </w:r>
          </w:p>
        </w:tc>
        <w:tc>
          <w:tcPr>
            <w:tcW w:w="1275" w:type="dxa"/>
          </w:tcPr>
          <w:p w:rsidR="00FC67BB" w:rsidRPr="002F439B" w:rsidRDefault="002F439B" w:rsidP="0005551C">
            <w:pPr>
              <w:widowControl w:val="0"/>
              <w:shd w:val="clear" w:color="auto" w:fill="FFFFFF" w:themeFill="background1"/>
              <w:rPr>
                <w:bCs/>
              </w:rPr>
            </w:pPr>
            <w:r w:rsidRPr="002F439B">
              <w:rPr>
                <w:bCs/>
                <w:color w:val="000000" w:themeColor="text1"/>
              </w:rPr>
              <w:t xml:space="preserve">пункт </w:t>
            </w:r>
            <w:r>
              <w:rPr>
                <w:bCs/>
                <w:color w:val="000000" w:themeColor="text1"/>
              </w:rPr>
              <w:t>3</w:t>
            </w:r>
            <w:r w:rsidRPr="002F439B">
              <w:rPr>
                <w:bCs/>
                <w:color w:val="000000" w:themeColor="text1"/>
              </w:rPr>
              <w:t xml:space="preserve"> </w:t>
            </w:r>
          </w:p>
        </w:tc>
        <w:tc>
          <w:tcPr>
            <w:tcW w:w="5103" w:type="dxa"/>
            <w:shd w:val="clear" w:color="auto" w:fill="FFFFFF" w:themeFill="background1"/>
          </w:tcPr>
          <w:p w:rsidR="00FC67BB" w:rsidRPr="002F439B" w:rsidRDefault="00C711BA" w:rsidP="0005551C">
            <w:pPr>
              <w:ind w:firstLine="288"/>
              <w:jc w:val="both"/>
              <w:rPr>
                <w:color w:val="000000"/>
              </w:rPr>
            </w:pPr>
            <w:r w:rsidRPr="002F439B">
              <w:rPr>
                <w:color w:val="000000"/>
              </w:rPr>
              <w:t xml:space="preserve">3. </w:t>
            </w:r>
            <w:r w:rsidR="006B5FA0" w:rsidRPr="002F439B">
              <w:rPr>
                <w:b/>
                <w:color w:val="000000"/>
              </w:rPr>
              <w:t>изложен в новой редакции</w:t>
            </w:r>
          </w:p>
        </w:tc>
        <w:tc>
          <w:tcPr>
            <w:tcW w:w="5103" w:type="dxa"/>
            <w:shd w:val="clear" w:color="auto" w:fill="FFFFFF" w:themeFill="background1"/>
          </w:tcPr>
          <w:p w:rsidR="00FC67BB" w:rsidRPr="002F439B" w:rsidRDefault="00C711BA" w:rsidP="0005551C">
            <w:pPr>
              <w:spacing w:line="240" w:lineRule="atLeast"/>
              <w:ind w:firstLine="288"/>
              <w:jc w:val="both"/>
              <w:rPr>
                <w:color w:val="000000"/>
              </w:rPr>
            </w:pPr>
            <w:r w:rsidRPr="002F439B">
              <w:rPr>
                <w:b/>
                <w:color w:val="000000"/>
              </w:rPr>
              <w:t xml:space="preserve">3. </w:t>
            </w:r>
            <w:proofErr w:type="gramStart"/>
            <w:r w:rsidRPr="002F439B">
              <w:rPr>
                <w:b/>
                <w:color w:val="000000"/>
              </w:rPr>
              <w:t xml:space="preserve">Пилотный проект </w:t>
            </w:r>
            <w:r w:rsidR="007556E8">
              <w:rPr>
                <w:b/>
                <w:color w:val="000000"/>
              </w:rPr>
              <w:t>«такс фри»</w:t>
            </w:r>
            <w:r w:rsidRPr="002F439B">
              <w:rPr>
                <w:b/>
                <w:color w:val="000000"/>
              </w:rPr>
              <w:t xml:space="preserve"> реализуется в стационарных торговых объектах, расположенных в городах Алматы, Актау, </w:t>
            </w:r>
            <w:proofErr w:type="spellStart"/>
            <w:r w:rsidRPr="002F439B">
              <w:rPr>
                <w:b/>
                <w:color w:val="000000"/>
              </w:rPr>
              <w:t>Актобе</w:t>
            </w:r>
            <w:proofErr w:type="spellEnd"/>
            <w:r w:rsidRPr="002F439B">
              <w:rPr>
                <w:b/>
                <w:color w:val="000000"/>
              </w:rPr>
              <w:t xml:space="preserve">, Атырау, Астана, Балхаш, Караганда, </w:t>
            </w:r>
            <w:proofErr w:type="spellStart"/>
            <w:r w:rsidRPr="002F439B">
              <w:rPr>
                <w:b/>
                <w:color w:val="000000"/>
              </w:rPr>
              <w:t>Костанай</w:t>
            </w:r>
            <w:proofErr w:type="spellEnd"/>
            <w:r w:rsidRPr="002F439B">
              <w:rPr>
                <w:b/>
                <w:color w:val="000000"/>
              </w:rPr>
              <w:t xml:space="preserve">, Павлодар, Петропавловск, Семей, </w:t>
            </w:r>
            <w:proofErr w:type="spellStart"/>
            <w:r w:rsidRPr="002F439B">
              <w:rPr>
                <w:b/>
                <w:color w:val="000000"/>
              </w:rPr>
              <w:t>Тараз</w:t>
            </w:r>
            <w:proofErr w:type="spellEnd"/>
            <w:r w:rsidRPr="002F439B">
              <w:rPr>
                <w:b/>
                <w:color w:val="000000"/>
              </w:rPr>
              <w:t>, Туркестан, Уральск, Усть-Каменогорск (</w:t>
            </w:r>
            <w:proofErr w:type="spellStart"/>
            <w:r w:rsidRPr="002F439B">
              <w:rPr>
                <w:b/>
                <w:color w:val="000000"/>
              </w:rPr>
              <w:t>Катон</w:t>
            </w:r>
            <w:proofErr w:type="spellEnd"/>
            <w:r w:rsidRPr="002F439B">
              <w:rPr>
                <w:b/>
                <w:color w:val="000000"/>
              </w:rPr>
              <w:t xml:space="preserve">-Карагай), Шымкент и село </w:t>
            </w:r>
            <w:proofErr w:type="spellStart"/>
            <w:r w:rsidRPr="002F439B">
              <w:rPr>
                <w:b/>
                <w:color w:val="000000"/>
              </w:rPr>
              <w:t>Бурабай</w:t>
            </w:r>
            <w:proofErr w:type="spellEnd"/>
            <w:r w:rsidRPr="002F439B">
              <w:rPr>
                <w:b/>
                <w:color w:val="000000"/>
              </w:rPr>
              <w:t xml:space="preserve"> </w:t>
            </w:r>
            <w:proofErr w:type="spellStart"/>
            <w:r w:rsidRPr="002F439B">
              <w:rPr>
                <w:b/>
                <w:color w:val="000000"/>
              </w:rPr>
              <w:t>Акмолинской</w:t>
            </w:r>
            <w:proofErr w:type="spellEnd"/>
            <w:r w:rsidRPr="002F439B">
              <w:rPr>
                <w:b/>
                <w:color w:val="000000"/>
              </w:rPr>
              <w:t xml:space="preserve"> области на основании договора об участии в пилотном проекте </w:t>
            </w:r>
            <w:r w:rsidR="007556E8">
              <w:rPr>
                <w:b/>
                <w:color w:val="000000"/>
              </w:rPr>
              <w:t>«такс фри»</w:t>
            </w:r>
            <w:r w:rsidRPr="002F439B">
              <w:rPr>
                <w:b/>
                <w:color w:val="000000"/>
              </w:rPr>
              <w:t>, заключенного между оператором и субъектом торговой деятельности.</w:t>
            </w:r>
            <w:proofErr w:type="gramEnd"/>
          </w:p>
        </w:tc>
        <w:tc>
          <w:tcPr>
            <w:tcW w:w="2693" w:type="dxa"/>
          </w:tcPr>
          <w:p w:rsidR="00FC67BB" w:rsidRPr="002F439B" w:rsidRDefault="00C711BA" w:rsidP="00076DBF">
            <w:pPr>
              <w:widowControl w:val="0"/>
              <w:shd w:val="clear" w:color="auto" w:fill="FFFFFF" w:themeFill="background1"/>
              <w:ind w:firstLine="288"/>
              <w:jc w:val="both"/>
              <w:rPr>
                <w:color w:val="000000"/>
              </w:rPr>
            </w:pPr>
            <w:r w:rsidRPr="002F439B">
              <w:rPr>
                <w:color w:val="000000"/>
              </w:rPr>
              <w:t xml:space="preserve">Пункт 3 перенесен </w:t>
            </w:r>
            <w:r w:rsidR="006B5FA0" w:rsidRPr="002F439B">
              <w:rPr>
                <w:color w:val="000000"/>
              </w:rPr>
              <w:t>из</w:t>
            </w:r>
            <w:r w:rsidRPr="002F439B">
              <w:rPr>
                <w:color w:val="000000"/>
              </w:rPr>
              <w:t xml:space="preserve"> пункта 9, а также расширена география действия Пилотного проекта на города</w:t>
            </w:r>
            <w:r w:rsidRPr="002F439B">
              <w:rPr>
                <w:b/>
                <w:color w:val="000000"/>
              </w:rPr>
              <w:t xml:space="preserve"> Актау, </w:t>
            </w:r>
            <w:proofErr w:type="spellStart"/>
            <w:r w:rsidRPr="002F439B">
              <w:rPr>
                <w:b/>
                <w:color w:val="000000"/>
              </w:rPr>
              <w:t>Актобе</w:t>
            </w:r>
            <w:proofErr w:type="spellEnd"/>
            <w:r w:rsidRPr="002F439B">
              <w:rPr>
                <w:b/>
                <w:color w:val="000000"/>
              </w:rPr>
              <w:t xml:space="preserve">, Атырау,  Балхаш, Караганда, </w:t>
            </w:r>
            <w:proofErr w:type="spellStart"/>
            <w:r w:rsidRPr="002F439B">
              <w:rPr>
                <w:b/>
                <w:color w:val="000000"/>
              </w:rPr>
              <w:t>Костанай</w:t>
            </w:r>
            <w:proofErr w:type="spellEnd"/>
            <w:r w:rsidRPr="002F439B">
              <w:rPr>
                <w:b/>
                <w:color w:val="000000"/>
              </w:rPr>
              <w:t xml:space="preserve">, Павлодар, Петропавловск, Семей, </w:t>
            </w:r>
            <w:proofErr w:type="spellStart"/>
            <w:r w:rsidRPr="002F439B">
              <w:rPr>
                <w:b/>
                <w:color w:val="000000"/>
              </w:rPr>
              <w:t>Тараз</w:t>
            </w:r>
            <w:proofErr w:type="spellEnd"/>
            <w:r w:rsidRPr="002F439B">
              <w:rPr>
                <w:b/>
                <w:color w:val="000000"/>
              </w:rPr>
              <w:t>,  Уральск, Усть-Каменогорск (</w:t>
            </w:r>
            <w:proofErr w:type="spellStart"/>
            <w:r w:rsidRPr="002F439B">
              <w:rPr>
                <w:b/>
                <w:color w:val="000000"/>
              </w:rPr>
              <w:t>Катон</w:t>
            </w:r>
            <w:proofErr w:type="spellEnd"/>
            <w:r w:rsidRPr="002F439B">
              <w:rPr>
                <w:b/>
                <w:color w:val="000000"/>
              </w:rPr>
              <w:t xml:space="preserve">-Карагай), село </w:t>
            </w:r>
            <w:proofErr w:type="spellStart"/>
            <w:r w:rsidRPr="002F439B">
              <w:rPr>
                <w:b/>
                <w:color w:val="000000"/>
              </w:rPr>
              <w:lastRenderedPageBreak/>
              <w:t>Бурабай</w:t>
            </w:r>
            <w:proofErr w:type="spellEnd"/>
            <w:r w:rsidRPr="002F439B">
              <w:rPr>
                <w:b/>
                <w:color w:val="000000"/>
              </w:rPr>
              <w:t xml:space="preserve"> </w:t>
            </w:r>
            <w:proofErr w:type="spellStart"/>
            <w:r w:rsidRPr="002F439B">
              <w:rPr>
                <w:b/>
                <w:color w:val="000000"/>
              </w:rPr>
              <w:t>Акмолинской</w:t>
            </w:r>
            <w:proofErr w:type="spellEnd"/>
          </w:p>
        </w:tc>
      </w:tr>
      <w:tr w:rsidR="00D6532F" w:rsidRPr="002F439B" w:rsidTr="0005551C">
        <w:tc>
          <w:tcPr>
            <w:tcW w:w="710" w:type="dxa"/>
          </w:tcPr>
          <w:p w:rsidR="00D6532F" w:rsidRPr="002F439B" w:rsidRDefault="00B012B7" w:rsidP="0005551C">
            <w:pPr>
              <w:widowControl w:val="0"/>
              <w:shd w:val="clear" w:color="auto" w:fill="FFFFFF" w:themeFill="background1"/>
              <w:jc w:val="center"/>
              <w:rPr>
                <w:bCs/>
                <w:color w:val="000000" w:themeColor="text1"/>
              </w:rPr>
            </w:pPr>
            <w:r w:rsidRPr="002F439B">
              <w:rPr>
                <w:bCs/>
                <w:color w:val="000000" w:themeColor="text1"/>
              </w:rPr>
              <w:lastRenderedPageBreak/>
              <w:t>6</w:t>
            </w:r>
          </w:p>
        </w:tc>
        <w:tc>
          <w:tcPr>
            <w:tcW w:w="1275" w:type="dxa"/>
          </w:tcPr>
          <w:p w:rsidR="00D6532F" w:rsidRPr="002F439B" w:rsidRDefault="002F439B" w:rsidP="0005551C">
            <w:pPr>
              <w:widowControl w:val="0"/>
              <w:shd w:val="clear" w:color="auto" w:fill="FFFFFF" w:themeFill="background1"/>
              <w:rPr>
                <w:bCs/>
              </w:rPr>
            </w:pPr>
            <w:r>
              <w:rPr>
                <w:bCs/>
                <w:color w:val="000000" w:themeColor="text1"/>
              </w:rPr>
              <w:t>Глава 2</w:t>
            </w:r>
            <w:r w:rsidRPr="002F439B">
              <w:rPr>
                <w:bCs/>
                <w:color w:val="000000" w:themeColor="text1"/>
              </w:rPr>
              <w:t xml:space="preserve"> Правил</w:t>
            </w:r>
          </w:p>
        </w:tc>
        <w:tc>
          <w:tcPr>
            <w:tcW w:w="5103" w:type="dxa"/>
            <w:shd w:val="clear" w:color="auto" w:fill="FFFFFF" w:themeFill="background1"/>
          </w:tcPr>
          <w:p w:rsidR="00D6532F" w:rsidRPr="002F439B" w:rsidRDefault="00D6532F" w:rsidP="0005551C">
            <w:pPr>
              <w:ind w:firstLine="288"/>
              <w:jc w:val="both"/>
              <w:rPr>
                <w:color w:val="000000"/>
              </w:rPr>
            </w:pPr>
            <w:r w:rsidRPr="002F439B">
              <w:rPr>
                <w:b/>
                <w:color w:val="000000"/>
              </w:rPr>
              <w:t xml:space="preserve">Глава 2. Участники пилотного проекта </w:t>
            </w:r>
            <w:r w:rsidR="007556E8">
              <w:rPr>
                <w:b/>
                <w:color w:val="000000"/>
              </w:rPr>
              <w:t>«такс фри»</w:t>
            </w:r>
          </w:p>
        </w:tc>
        <w:tc>
          <w:tcPr>
            <w:tcW w:w="5103" w:type="dxa"/>
            <w:shd w:val="clear" w:color="auto" w:fill="FFFFFF" w:themeFill="background1"/>
          </w:tcPr>
          <w:p w:rsidR="00D6532F" w:rsidRPr="002F439B" w:rsidRDefault="00C711BA" w:rsidP="0005551C">
            <w:pPr>
              <w:spacing w:line="240" w:lineRule="atLeast"/>
              <w:ind w:firstLine="288"/>
              <w:jc w:val="both"/>
              <w:rPr>
                <w:color w:val="000000"/>
              </w:rPr>
            </w:pPr>
            <w:r w:rsidRPr="002F439B">
              <w:rPr>
                <w:b/>
                <w:color w:val="000000"/>
              </w:rPr>
              <w:t xml:space="preserve">Глава 2. Участники пилотного проекта </w:t>
            </w:r>
            <w:r w:rsidR="007556E8">
              <w:rPr>
                <w:b/>
                <w:color w:val="000000"/>
              </w:rPr>
              <w:t>«такс фри»</w:t>
            </w:r>
          </w:p>
        </w:tc>
        <w:tc>
          <w:tcPr>
            <w:tcW w:w="2693" w:type="dxa"/>
          </w:tcPr>
          <w:p w:rsidR="00D6532F" w:rsidRPr="002F439B" w:rsidRDefault="004678CD" w:rsidP="0005551C">
            <w:pPr>
              <w:widowControl w:val="0"/>
              <w:shd w:val="clear" w:color="auto" w:fill="FFFFFF" w:themeFill="background1"/>
              <w:ind w:firstLine="288"/>
              <w:jc w:val="both"/>
              <w:rPr>
                <w:color w:val="000000"/>
              </w:rPr>
            </w:pPr>
            <w:r w:rsidRPr="002F439B">
              <w:rPr>
                <w:color w:val="000000"/>
              </w:rPr>
              <w:t>Изменения не вносятся</w:t>
            </w:r>
          </w:p>
        </w:tc>
      </w:tr>
      <w:tr w:rsidR="008B7F78" w:rsidRPr="002F439B" w:rsidTr="0005551C">
        <w:tc>
          <w:tcPr>
            <w:tcW w:w="710" w:type="dxa"/>
          </w:tcPr>
          <w:p w:rsidR="008B7F78" w:rsidRPr="002F439B" w:rsidRDefault="00B012B7" w:rsidP="0005551C">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rPr>
            </w:pPr>
            <w:r w:rsidRPr="002F439B">
              <w:rPr>
                <w:rFonts w:ascii="Times New Roman" w:hAnsi="Times New Roman" w:cs="Times New Roman"/>
                <w:bCs/>
                <w:color w:val="000000" w:themeColor="text1"/>
                <w:sz w:val="24"/>
                <w:szCs w:val="24"/>
              </w:rPr>
              <w:t>7</w:t>
            </w:r>
          </w:p>
        </w:tc>
        <w:tc>
          <w:tcPr>
            <w:tcW w:w="1275" w:type="dxa"/>
          </w:tcPr>
          <w:p w:rsidR="008B7F78" w:rsidRPr="002F439B" w:rsidRDefault="00B46687" w:rsidP="0005551C">
            <w:pPr>
              <w:widowControl w:val="0"/>
              <w:shd w:val="clear" w:color="auto" w:fill="FFFFFF" w:themeFill="background1"/>
              <w:rPr>
                <w:bCs/>
              </w:rPr>
            </w:pPr>
            <w:r w:rsidRPr="002F439B">
              <w:rPr>
                <w:bCs/>
              </w:rPr>
              <w:t xml:space="preserve">пункт </w:t>
            </w:r>
            <w:r w:rsidR="002F439B">
              <w:rPr>
                <w:bCs/>
              </w:rPr>
              <w:t>4</w:t>
            </w:r>
            <w:r w:rsidRPr="002F439B">
              <w:rPr>
                <w:bCs/>
              </w:rPr>
              <w:t xml:space="preserve"> </w:t>
            </w:r>
          </w:p>
        </w:tc>
        <w:tc>
          <w:tcPr>
            <w:tcW w:w="5103" w:type="dxa"/>
            <w:shd w:val="clear" w:color="auto" w:fill="FFFFFF" w:themeFill="background1"/>
          </w:tcPr>
          <w:p w:rsidR="008174EB" w:rsidRPr="002F439B" w:rsidRDefault="008174EB" w:rsidP="0005551C">
            <w:pPr>
              <w:ind w:firstLine="288"/>
              <w:jc w:val="both"/>
            </w:pPr>
            <w:r w:rsidRPr="002F439B">
              <w:rPr>
                <w:b/>
                <w:color w:val="000000"/>
              </w:rPr>
              <w:t>3.</w:t>
            </w:r>
            <w:r w:rsidRPr="002F439B">
              <w:rPr>
                <w:color w:val="000000"/>
              </w:rPr>
              <w:t xml:space="preserve"> Участниками пилотного проекта являются:</w:t>
            </w:r>
          </w:p>
          <w:p w:rsidR="008174EB" w:rsidRPr="002F439B" w:rsidRDefault="008174EB" w:rsidP="0005551C">
            <w:pPr>
              <w:ind w:firstLine="288"/>
              <w:jc w:val="both"/>
            </w:pPr>
            <w:r w:rsidRPr="002F439B">
              <w:rPr>
                <w:color w:val="000000"/>
              </w:rPr>
              <w:t xml:space="preserve">1) субъект торговой деятельности </w:t>
            </w:r>
            <w:r w:rsidRPr="002F439B">
              <w:rPr>
                <w:b/>
                <w:color w:val="000000"/>
              </w:rPr>
              <w:t xml:space="preserve">в системе </w:t>
            </w:r>
            <w:r w:rsidR="007556E8">
              <w:rPr>
                <w:b/>
                <w:color w:val="000000"/>
              </w:rPr>
              <w:t>«такс фри»</w:t>
            </w:r>
            <w:r w:rsidRPr="002F439B">
              <w:rPr>
                <w:color w:val="000000"/>
              </w:rPr>
              <w:t>;</w:t>
            </w:r>
          </w:p>
          <w:p w:rsidR="008174EB" w:rsidRPr="002F439B" w:rsidRDefault="008174EB" w:rsidP="0005551C">
            <w:pPr>
              <w:ind w:firstLine="288"/>
              <w:jc w:val="both"/>
            </w:pPr>
            <w:r w:rsidRPr="002F439B">
              <w:rPr>
                <w:color w:val="000000"/>
              </w:rPr>
              <w:t xml:space="preserve">2) оператор системы </w:t>
            </w:r>
            <w:r w:rsidR="007556E8">
              <w:rPr>
                <w:b/>
                <w:color w:val="000000"/>
              </w:rPr>
              <w:t>«такс фри»</w:t>
            </w:r>
            <w:r w:rsidRPr="002F439B">
              <w:rPr>
                <w:color w:val="000000"/>
              </w:rPr>
              <w:t xml:space="preserve"> – компания </w:t>
            </w:r>
            <w:r w:rsidR="007556E8">
              <w:rPr>
                <w:color w:val="000000"/>
              </w:rPr>
              <w:t>«</w:t>
            </w:r>
            <w:proofErr w:type="spellStart"/>
            <w:r w:rsidRPr="002F439B">
              <w:rPr>
                <w:color w:val="000000"/>
              </w:rPr>
              <w:t>Global</w:t>
            </w:r>
            <w:proofErr w:type="spellEnd"/>
            <w:r w:rsidRPr="002F439B">
              <w:rPr>
                <w:color w:val="000000"/>
              </w:rPr>
              <w:t xml:space="preserve"> </w:t>
            </w:r>
            <w:proofErr w:type="spellStart"/>
            <w:r w:rsidRPr="002F439B">
              <w:rPr>
                <w:color w:val="000000"/>
              </w:rPr>
              <w:t>Blue</w:t>
            </w:r>
            <w:proofErr w:type="spellEnd"/>
            <w:r w:rsidR="003A008F">
              <w:rPr>
                <w:color w:val="000000"/>
              </w:rPr>
              <w:t>»</w:t>
            </w:r>
            <w:r w:rsidRPr="002F439B">
              <w:rPr>
                <w:color w:val="000000"/>
              </w:rPr>
              <w:t>;</w:t>
            </w:r>
          </w:p>
          <w:p w:rsidR="008174EB" w:rsidRPr="002F439B" w:rsidRDefault="008174EB" w:rsidP="0005551C">
            <w:pPr>
              <w:ind w:firstLine="288"/>
              <w:jc w:val="both"/>
              <w:rPr>
                <w:color w:val="000000"/>
              </w:rPr>
            </w:pPr>
            <w:r w:rsidRPr="002F439B">
              <w:rPr>
                <w:color w:val="000000"/>
              </w:rPr>
              <w:t xml:space="preserve">3) </w:t>
            </w:r>
            <w:r w:rsidRPr="002F439B">
              <w:rPr>
                <w:b/>
                <w:color w:val="000000"/>
              </w:rPr>
              <w:t>органы государственных доходов</w:t>
            </w:r>
            <w:r w:rsidR="0005551C">
              <w:rPr>
                <w:b/>
                <w:color w:val="000000"/>
              </w:rPr>
              <w:t>.</w:t>
            </w:r>
          </w:p>
          <w:p w:rsidR="00B46687" w:rsidRPr="002F439B" w:rsidRDefault="00487AC2" w:rsidP="0005551C">
            <w:pPr>
              <w:ind w:firstLine="288"/>
              <w:jc w:val="both"/>
              <w:rPr>
                <w:color w:val="000000"/>
              </w:rPr>
            </w:pPr>
            <w:r w:rsidRPr="002F439B">
              <w:rPr>
                <w:b/>
                <w:color w:val="000000"/>
              </w:rPr>
              <w:t>4) отсутствует.</w:t>
            </w:r>
          </w:p>
        </w:tc>
        <w:tc>
          <w:tcPr>
            <w:tcW w:w="5103" w:type="dxa"/>
            <w:shd w:val="clear" w:color="auto" w:fill="FFFFFF" w:themeFill="background1"/>
          </w:tcPr>
          <w:p w:rsidR="00487AC2" w:rsidRPr="002F439B" w:rsidRDefault="00C711BA" w:rsidP="0005551C">
            <w:pPr>
              <w:ind w:firstLine="288"/>
              <w:jc w:val="both"/>
              <w:rPr>
                <w:color w:val="000000"/>
              </w:rPr>
            </w:pPr>
            <w:r w:rsidRPr="002F439B">
              <w:rPr>
                <w:b/>
                <w:color w:val="000000"/>
              </w:rPr>
              <w:t>4.</w:t>
            </w:r>
            <w:r w:rsidRPr="002F439B">
              <w:rPr>
                <w:color w:val="000000"/>
              </w:rPr>
              <w:t xml:space="preserve"> Участниками пилотного проекта являются:</w:t>
            </w:r>
          </w:p>
          <w:p w:rsidR="00487AC2" w:rsidRPr="002F439B" w:rsidRDefault="00C711BA" w:rsidP="0005551C">
            <w:pPr>
              <w:ind w:firstLine="288"/>
              <w:jc w:val="both"/>
              <w:rPr>
                <w:color w:val="000000"/>
              </w:rPr>
            </w:pPr>
            <w:r w:rsidRPr="002F439B">
              <w:rPr>
                <w:color w:val="000000"/>
              </w:rPr>
              <w:t>1) субъект торговой деятельности;</w:t>
            </w:r>
          </w:p>
          <w:p w:rsidR="00C711BA" w:rsidRPr="002F439B" w:rsidRDefault="00C711BA" w:rsidP="0005551C">
            <w:pPr>
              <w:ind w:firstLine="288"/>
              <w:jc w:val="both"/>
              <w:rPr>
                <w:color w:val="000000"/>
              </w:rPr>
            </w:pPr>
            <w:r w:rsidRPr="002F439B">
              <w:rPr>
                <w:color w:val="000000"/>
              </w:rPr>
              <w:t xml:space="preserve">2) оператор – Международная компания </w:t>
            </w:r>
            <w:r w:rsidR="007556E8">
              <w:rPr>
                <w:color w:val="000000"/>
              </w:rPr>
              <w:t>«</w:t>
            </w:r>
            <w:proofErr w:type="spellStart"/>
            <w:r w:rsidRPr="002F439B">
              <w:rPr>
                <w:color w:val="000000"/>
              </w:rPr>
              <w:t>Global</w:t>
            </w:r>
            <w:proofErr w:type="spellEnd"/>
            <w:r w:rsidRPr="002F439B">
              <w:rPr>
                <w:color w:val="000000"/>
              </w:rPr>
              <w:t xml:space="preserve"> </w:t>
            </w:r>
            <w:proofErr w:type="spellStart"/>
            <w:r w:rsidRPr="002F439B">
              <w:rPr>
                <w:color w:val="000000"/>
              </w:rPr>
              <w:t>Blue</w:t>
            </w:r>
            <w:proofErr w:type="spellEnd"/>
            <w:r w:rsidR="003A008F">
              <w:rPr>
                <w:color w:val="000000"/>
              </w:rPr>
              <w:t>»</w:t>
            </w:r>
            <w:r w:rsidRPr="002F439B">
              <w:rPr>
                <w:color w:val="000000"/>
              </w:rPr>
              <w:t xml:space="preserve"> </w:t>
            </w:r>
            <w:r w:rsidRPr="002F439B">
              <w:rPr>
                <w:b/>
                <w:color w:val="000000"/>
              </w:rPr>
              <w:t>и Казахстанская компания Т</w:t>
            </w:r>
            <w:r w:rsidR="00076DBF">
              <w:rPr>
                <w:b/>
                <w:color w:val="000000"/>
              </w:rPr>
              <w:t xml:space="preserve">оварищество с ограниченной ответственностью </w:t>
            </w:r>
            <w:r w:rsidR="007556E8">
              <w:rPr>
                <w:b/>
                <w:color w:val="000000"/>
              </w:rPr>
              <w:t>«</w:t>
            </w:r>
            <w:r w:rsidRPr="002F439B">
              <w:rPr>
                <w:b/>
                <w:color w:val="000000"/>
              </w:rPr>
              <w:t xml:space="preserve">IT </w:t>
            </w:r>
            <w:proofErr w:type="spellStart"/>
            <w:r w:rsidRPr="002F439B">
              <w:rPr>
                <w:b/>
                <w:color w:val="000000"/>
              </w:rPr>
              <w:t>Analytics</w:t>
            </w:r>
            <w:proofErr w:type="spellEnd"/>
            <w:r w:rsidR="007556E8">
              <w:rPr>
                <w:b/>
                <w:color w:val="000000"/>
              </w:rPr>
              <w:t>«</w:t>
            </w:r>
            <w:r w:rsidRPr="002F439B">
              <w:rPr>
                <w:color w:val="000000"/>
              </w:rPr>
              <w:t>;</w:t>
            </w:r>
          </w:p>
          <w:p w:rsidR="00C711BA" w:rsidRPr="002F439B" w:rsidRDefault="00C711BA" w:rsidP="0005551C">
            <w:pPr>
              <w:ind w:firstLine="288"/>
              <w:jc w:val="both"/>
              <w:rPr>
                <w:color w:val="000000"/>
              </w:rPr>
            </w:pPr>
            <w:r w:rsidRPr="002F439B">
              <w:rPr>
                <w:color w:val="000000"/>
              </w:rPr>
              <w:t xml:space="preserve">3) </w:t>
            </w:r>
            <w:r w:rsidRPr="002F439B">
              <w:rPr>
                <w:b/>
                <w:color w:val="000000"/>
              </w:rPr>
              <w:t>ОГД</w:t>
            </w:r>
            <w:r w:rsidRPr="002F439B">
              <w:rPr>
                <w:color w:val="000000"/>
              </w:rPr>
              <w:t>;</w:t>
            </w:r>
          </w:p>
          <w:p w:rsidR="00B46687" w:rsidRPr="002F439B" w:rsidRDefault="00C711BA" w:rsidP="0005551C">
            <w:pPr>
              <w:ind w:firstLine="288"/>
              <w:jc w:val="both"/>
              <w:rPr>
                <w:color w:val="000000"/>
              </w:rPr>
            </w:pPr>
            <w:r w:rsidRPr="002F439B">
              <w:rPr>
                <w:b/>
                <w:color w:val="000000"/>
              </w:rPr>
              <w:t>4) покупатель</w:t>
            </w:r>
            <w:r w:rsidRPr="002F439B">
              <w:rPr>
                <w:color w:val="000000"/>
              </w:rPr>
              <w:t>.</w:t>
            </w:r>
          </w:p>
        </w:tc>
        <w:tc>
          <w:tcPr>
            <w:tcW w:w="2693" w:type="dxa"/>
          </w:tcPr>
          <w:p w:rsidR="00C711BA" w:rsidRPr="002F439B" w:rsidRDefault="00C711BA" w:rsidP="0005551C">
            <w:pPr>
              <w:widowControl w:val="0"/>
              <w:shd w:val="clear" w:color="auto" w:fill="FFFFFF" w:themeFill="background1"/>
              <w:ind w:firstLine="288"/>
              <w:jc w:val="both"/>
              <w:rPr>
                <w:color w:val="000000"/>
              </w:rPr>
            </w:pPr>
            <w:r w:rsidRPr="002F439B">
              <w:rPr>
                <w:color w:val="000000"/>
              </w:rPr>
              <w:t>Изменена нумерация пункта.</w:t>
            </w:r>
          </w:p>
          <w:p w:rsidR="00487AC2" w:rsidRPr="002F439B" w:rsidRDefault="00487AC2" w:rsidP="0005551C">
            <w:pPr>
              <w:widowControl w:val="0"/>
              <w:shd w:val="clear" w:color="auto" w:fill="FFFFFF" w:themeFill="background1"/>
              <w:ind w:firstLine="288"/>
              <w:jc w:val="both"/>
              <w:rPr>
                <w:color w:val="000000"/>
              </w:rPr>
            </w:pPr>
            <w:r w:rsidRPr="002F439B">
              <w:rPr>
                <w:color w:val="000000"/>
              </w:rPr>
              <w:t>Приведение в соответствие с пунктом 2</w:t>
            </w:r>
            <w:r w:rsidR="00E7702A" w:rsidRPr="002F439B">
              <w:rPr>
                <w:color w:val="000000"/>
              </w:rPr>
              <w:t>,</w:t>
            </w:r>
            <w:r w:rsidRPr="002F439B">
              <w:rPr>
                <w:color w:val="000000"/>
              </w:rPr>
              <w:t xml:space="preserve"> </w:t>
            </w:r>
            <w:proofErr w:type="gramStart"/>
            <w:r w:rsidR="00E7702A" w:rsidRPr="002F439B">
              <w:rPr>
                <w:color w:val="000000"/>
              </w:rPr>
              <w:t>используемого</w:t>
            </w:r>
            <w:proofErr w:type="gramEnd"/>
            <w:r w:rsidR="00E7702A" w:rsidRPr="002F439B">
              <w:rPr>
                <w:color w:val="000000"/>
              </w:rPr>
              <w:t xml:space="preserve"> в Правилах</w:t>
            </w:r>
            <w:r w:rsidRPr="002F439B">
              <w:rPr>
                <w:color w:val="000000"/>
              </w:rPr>
              <w:t>.</w:t>
            </w:r>
          </w:p>
          <w:p w:rsidR="00E7702A" w:rsidRPr="002F439B" w:rsidRDefault="00487AC2" w:rsidP="0005551C">
            <w:pPr>
              <w:widowControl w:val="0"/>
              <w:shd w:val="clear" w:color="auto" w:fill="FFFFFF" w:themeFill="background1"/>
              <w:ind w:firstLine="288"/>
              <w:jc w:val="both"/>
              <w:rPr>
                <w:color w:val="000000"/>
              </w:rPr>
            </w:pPr>
            <w:r w:rsidRPr="002F439B">
              <w:rPr>
                <w:color w:val="000000"/>
              </w:rPr>
              <w:t>Подпункт 2)</w:t>
            </w:r>
            <w:r w:rsidR="00E7702A" w:rsidRPr="002F439B">
              <w:rPr>
                <w:color w:val="000000"/>
              </w:rPr>
              <w:t>,</w:t>
            </w:r>
            <w:r w:rsidRPr="002F439B">
              <w:rPr>
                <w:color w:val="000000"/>
              </w:rPr>
              <w:t xml:space="preserve"> </w:t>
            </w:r>
            <w:r w:rsidR="00E7702A" w:rsidRPr="002F439B">
              <w:rPr>
                <w:color w:val="000000"/>
              </w:rPr>
              <w:t xml:space="preserve">в целях представления возможности иным организациям участвовать в качестве оператора системы </w:t>
            </w:r>
            <w:r w:rsidR="007556E8">
              <w:rPr>
                <w:color w:val="000000"/>
              </w:rPr>
              <w:t>«такс фри»</w:t>
            </w:r>
            <w:r w:rsidR="00E7702A" w:rsidRPr="002F439B">
              <w:rPr>
                <w:color w:val="000000"/>
              </w:rPr>
              <w:t xml:space="preserve">, </w:t>
            </w:r>
            <w:r w:rsidRPr="002F439B">
              <w:rPr>
                <w:color w:val="000000"/>
              </w:rPr>
              <w:t xml:space="preserve">дополнен Казахстанской компанией ТОО </w:t>
            </w:r>
            <w:r w:rsidR="007556E8">
              <w:rPr>
                <w:color w:val="000000"/>
              </w:rPr>
              <w:t>«</w:t>
            </w:r>
            <w:r w:rsidRPr="002F439B">
              <w:rPr>
                <w:color w:val="000000"/>
              </w:rPr>
              <w:t xml:space="preserve">IT </w:t>
            </w:r>
            <w:proofErr w:type="spellStart"/>
            <w:r w:rsidRPr="002F439B">
              <w:rPr>
                <w:color w:val="000000"/>
              </w:rPr>
              <w:t>Analytics</w:t>
            </w:r>
            <w:proofErr w:type="spellEnd"/>
            <w:r w:rsidR="007556E8">
              <w:rPr>
                <w:color w:val="000000"/>
              </w:rPr>
              <w:t>«</w:t>
            </w:r>
            <w:r w:rsidR="00E7702A" w:rsidRPr="002F439B">
              <w:rPr>
                <w:color w:val="000000"/>
              </w:rPr>
              <w:t xml:space="preserve"> изъявившей желание участвовать в Пилотном проекте </w:t>
            </w:r>
            <w:r w:rsidRPr="002F439B">
              <w:rPr>
                <w:color w:val="000000"/>
              </w:rPr>
              <w:t xml:space="preserve">в качестве </w:t>
            </w:r>
            <w:r w:rsidR="00E7702A" w:rsidRPr="002F439B">
              <w:rPr>
                <w:color w:val="000000"/>
              </w:rPr>
              <w:t xml:space="preserve">альтернативы Международной компании </w:t>
            </w:r>
            <w:r w:rsidR="007556E8">
              <w:rPr>
                <w:color w:val="000000"/>
              </w:rPr>
              <w:t>«</w:t>
            </w:r>
            <w:proofErr w:type="spellStart"/>
            <w:r w:rsidR="00E7702A" w:rsidRPr="002F439B">
              <w:rPr>
                <w:color w:val="000000"/>
              </w:rPr>
              <w:t>Global</w:t>
            </w:r>
            <w:proofErr w:type="spellEnd"/>
            <w:r w:rsidR="00E7702A" w:rsidRPr="002F439B">
              <w:rPr>
                <w:color w:val="000000"/>
              </w:rPr>
              <w:t xml:space="preserve"> </w:t>
            </w:r>
            <w:proofErr w:type="spellStart"/>
            <w:r w:rsidR="00E7702A" w:rsidRPr="002F439B">
              <w:rPr>
                <w:color w:val="000000"/>
              </w:rPr>
              <w:t>Blue</w:t>
            </w:r>
            <w:proofErr w:type="spellEnd"/>
            <w:r w:rsidR="00A85A87">
              <w:rPr>
                <w:color w:val="000000"/>
              </w:rPr>
              <w:t>».</w:t>
            </w:r>
          </w:p>
          <w:p w:rsidR="00487AC2" w:rsidRPr="002F439B" w:rsidRDefault="00E7702A" w:rsidP="0005551C">
            <w:pPr>
              <w:widowControl w:val="0"/>
              <w:shd w:val="clear" w:color="auto" w:fill="FFFFFF" w:themeFill="background1"/>
              <w:ind w:firstLine="288"/>
              <w:jc w:val="both"/>
              <w:rPr>
                <w:color w:val="000000"/>
              </w:rPr>
            </w:pPr>
            <w:proofErr w:type="gramStart"/>
            <w:r w:rsidRPr="002F439B">
              <w:rPr>
                <w:color w:val="000000"/>
              </w:rPr>
              <w:t xml:space="preserve">Подпункт 3) пункта 4 приведен в соответствие с подпунктом 1) пункта 2 </w:t>
            </w:r>
            <w:r w:rsidR="005B1C00" w:rsidRPr="002F439B">
              <w:rPr>
                <w:color w:val="000000"/>
              </w:rPr>
              <w:t>и д</w:t>
            </w:r>
            <w:r w:rsidRPr="002F439B">
              <w:rPr>
                <w:color w:val="000000"/>
              </w:rPr>
              <w:t xml:space="preserve">ополнен подпунктом 4) в соответствии с </w:t>
            </w:r>
            <w:r w:rsidRPr="002F439B">
              <w:rPr>
                <w:color w:val="000000"/>
              </w:rPr>
              <w:lastRenderedPageBreak/>
              <w:t>подпунктом 2) пункта 2 используем</w:t>
            </w:r>
            <w:r w:rsidR="005B1C00" w:rsidRPr="002F439B">
              <w:rPr>
                <w:color w:val="000000"/>
              </w:rPr>
              <w:t>ых</w:t>
            </w:r>
            <w:r w:rsidRPr="002F439B">
              <w:rPr>
                <w:color w:val="000000"/>
              </w:rPr>
              <w:t xml:space="preserve"> в Правилах.</w:t>
            </w:r>
            <w:proofErr w:type="gramEnd"/>
          </w:p>
        </w:tc>
      </w:tr>
      <w:tr w:rsidR="00487AC2" w:rsidRPr="002F439B" w:rsidTr="0005551C">
        <w:tc>
          <w:tcPr>
            <w:tcW w:w="710" w:type="dxa"/>
          </w:tcPr>
          <w:p w:rsidR="00487AC2" w:rsidRPr="002F439B" w:rsidRDefault="00B012B7" w:rsidP="0005551C">
            <w:pPr>
              <w:pStyle w:val="a3"/>
              <w:widowControl w:val="0"/>
              <w:shd w:val="clear" w:color="auto" w:fill="FFFFFF" w:themeFill="background1"/>
              <w:spacing w:after="0" w:line="240" w:lineRule="auto"/>
              <w:ind w:left="-83"/>
              <w:jc w:val="center"/>
              <w:rPr>
                <w:rFonts w:ascii="Times New Roman" w:eastAsia="Times New Roman" w:hAnsi="Times New Roman" w:cs="Times New Roman"/>
                <w:color w:val="000000"/>
                <w:sz w:val="24"/>
                <w:szCs w:val="24"/>
                <w:lang w:eastAsia="ru-RU"/>
              </w:rPr>
            </w:pPr>
            <w:r w:rsidRPr="002F439B">
              <w:rPr>
                <w:rFonts w:ascii="Times New Roman" w:eastAsia="Times New Roman" w:hAnsi="Times New Roman" w:cs="Times New Roman"/>
                <w:color w:val="000000"/>
                <w:sz w:val="24"/>
                <w:szCs w:val="24"/>
                <w:lang w:eastAsia="ru-RU"/>
              </w:rPr>
              <w:lastRenderedPageBreak/>
              <w:t>8</w:t>
            </w:r>
          </w:p>
        </w:tc>
        <w:tc>
          <w:tcPr>
            <w:tcW w:w="1275" w:type="dxa"/>
          </w:tcPr>
          <w:p w:rsidR="00487AC2" w:rsidRPr="002F439B" w:rsidRDefault="00487AC2" w:rsidP="0005551C">
            <w:pPr>
              <w:widowControl w:val="0"/>
              <w:shd w:val="clear" w:color="auto" w:fill="FFFFFF" w:themeFill="background1"/>
              <w:rPr>
                <w:color w:val="000000"/>
              </w:rPr>
            </w:pPr>
            <w:r w:rsidRPr="002F439B">
              <w:rPr>
                <w:color w:val="000000"/>
              </w:rPr>
              <w:t>Глава 3</w:t>
            </w:r>
          </w:p>
        </w:tc>
        <w:tc>
          <w:tcPr>
            <w:tcW w:w="5103" w:type="dxa"/>
            <w:shd w:val="clear" w:color="auto" w:fill="FFFFFF" w:themeFill="background1"/>
          </w:tcPr>
          <w:p w:rsidR="00487AC2" w:rsidRPr="002F439B" w:rsidRDefault="00487AC2" w:rsidP="0005551C">
            <w:pPr>
              <w:ind w:firstLine="288"/>
              <w:jc w:val="both"/>
              <w:rPr>
                <w:color w:val="000000"/>
              </w:rPr>
            </w:pPr>
            <w:r w:rsidRPr="002F439B">
              <w:rPr>
                <w:color w:val="000000"/>
              </w:rPr>
              <w:t xml:space="preserve">Глава 3. </w:t>
            </w:r>
            <w:r w:rsidRPr="002F439B">
              <w:rPr>
                <w:b/>
                <w:color w:val="000000"/>
              </w:rPr>
              <w:t>Права и обязанности</w:t>
            </w:r>
          </w:p>
        </w:tc>
        <w:tc>
          <w:tcPr>
            <w:tcW w:w="5103" w:type="dxa"/>
            <w:shd w:val="clear" w:color="auto" w:fill="FFFFFF" w:themeFill="background1"/>
          </w:tcPr>
          <w:p w:rsidR="00487AC2" w:rsidRPr="002F439B" w:rsidRDefault="00487AC2" w:rsidP="0005551C">
            <w:pPr>
              <w:spacing w:line="240" w:lineRule="atLeast"/>
              <w:ind w:firstLine="288"/>
              <w:jc w:val="both"/>
              <w:rPr>
                <w:color w:val="000000"/>
              </w:rPr>
            </w:pPr>
            <w:r w:rsidRPr="002F439B">
              <w:rPr>
                <w:color w:val="000000"/>
              </w:rPr>
              <w:t xml:space="preserve">Глава 3. </w:t>
            </w:r>
            <w:r w:rsidRPr="002F439B">
              <w:rPr>
                <w:b/>
                <w:color w:val="000000"/>
              </w:rPr>
              <w:t>Порядок и сроки реализации пилотного проекта</w:t>
            </w:r>
          </w:p>
        </w:tc>
        <w:tc>
          <w:tcPr>
            <w:tcW w:w="2693" w:type="dxa"/>
          </w:tcPr>
          <w:p w:rsidR="00487AC2" w:rsidRPr="002F439B" w:rsidRDefault="00487AC2" w:rsidP="0005551C">
            <w:pPr>
              <w:widowControl w:val="0"/>
              <w:shd w:val="clear" w:color="auto" w:fill="FFFFFF" w:themeFill="background1"/>
              <w:ind w:firstLine="288"/>
              <w:jc w:val="both"/>
              <w:rPr>
                <w:color w:val="000000"/>
              </w:rPr>
            </w:pPr>
            <w:r w:rsidRPr="002F439B">
              <w:rPr>
                <w:color w:val="000000"/>
              </w:rPr>
              <w:t>Изменено наименование в целях исключения</w:t>
            </w:r>
            <w:r w:rsidR="00B55D02" w:rsidRPr="002F439B">
              <w:rPr>
                <w:color w:val="000000"/>
              </w:rPr>
              <w:t xml:space="preserve"> определения</w:t>
            </w:r>
            <w:r w:rsidRPr="002F439B">
              <w:rPr>
                <w:color w:val="000000"/>
              </w:rPr>
              <w:t xml:space="preserve"> прав и обязанностей</w:t>
            </w:r>
            <w:r w:rsidR="00B55D02" w:rsidRPr="002F439B">
              <w:rPr>
                <w:color w:val="000000"/>
              </w:rPr>
              <w:t xml:space="preserve"> участников Пилотного проекта</w:t>
            </w:r>
            <w:r w:rsidR="00A85A87">
              <w:rPr>
                <w:color w:val="000000"/>
              </w:rPr>
              <w:t>.</w:t>
            </w:r>
          </w:p>
        </w:tc>
      </w:tr>
      <w:tr w:rsidR="00D45FB9" w:rsidRPr="002F439B" w:rsidTr="0005551C">
        <w:tc>
          <w:tcPr>
            <w:tcW w:w="710" w:type="dxa"/>
          </w:tcPr>
          <w:p w:rsidR="00D45FB9" w:rsidRPr="002F439B" w:rsidRDefault="00B012B7" w:rsidP="0005551C">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rPr>
            </w:pPr>
            <w:r w:rsidRPr="002F439B">
              <w:rPr>
                <w:rFonts w:ascii="Times New Roman" w:hAnsi="Times New Roman" w:cs="Times New Roman"/>
                <w:bCs/>
                <w:color w:val="000000" w:themeColor="text1"/>
                <w:sz w:val="24"/>
                <w:szCs w:val="24"/>
              </w:rPr>
              <w:t>9</w:t>
            </w:r>
          </w:p>
        </w:tc>
        <w:tc>
          <w:tcPr>
            <w:tcW w:w="1275" w:type="dxa"/>
          </w:tcPr>
          <w:p w:rsidR="00D45FB9" w:rsidRPr="002F439B" w:rsidRDefault="002F439B" w:rsidP="0005551C">
            <w:pPr>
              <w:widowControl w:val="0"/>
              <w:shd w:val="clear" w:color="auto" w:fill="FFFFFF" w:themeFill="background1"/>
              <w:rPr>
                <w:bCs/>
              </w:rPr>
            </w:pPr>
            <w:r>
              <w:rPr>
                <w:bCs/>
              </w:rPr>
              <w:t>Параграф 1.</w:t>
            </w:r>
          </w:p>
        </w:tc>
        <w:tc>
          <w:tcPr>
            <w:tcW w:w="5103" w:type="dxa"/>
            <w:shd w:val="clear" w:color="auto" w:fill="FFFFFF" w:themeFill="background1"/>
          </w:tcPr>
          <w:p w:rsidR="00D45FB9" w:rsidRPr="002F439B" w:rsidRDefault="00487AC2" w:rsidP="0005551C">
            <w:pPr>
              <w:ind w:firstLine="288"/>
              <w:jc w:val="both"/>
            </w:pPr>
            <w:r w:rsidRPr="002F439B">
              <w:rPr>
                <w:b/>
                <w:color w:val="000000"/>
              </w:rPr>
              <w:t>отсутствует</w:t>
            </w:r>
          </w:p>
        </w:tc>
        <w:tc>
          <w:tcPr>
            <w:tcW w:w="5103" w:type="dxa"/>
            <w:shd w:val="clear" w:color="auto" w:fill="FFFFFF" w:themeFill="background1"/>
          </w:tcPr>
          <w:p w:rsidR="00D45FB9" w:rsidRPr="002F439B" w:rsidRDefault="00487AC2" w:rsidP="0005551C">
            <w:pPr>
              <w:spacing w:line="240" w:lineRule="atLeast"/>
              <w:ind w:firstLine="288"/>
              <w:jc w:val="both"/>
              <w:rPr>
                <w:b/>
                <w:color w:val="000000"/>
              </w:rPr>
            </w:pPr>
            <w:r w:rsidRPr="002F439B">
              <w:rPr>
                <w:b/>
                <w:color w:val="000000"/>
              </w:rPr>
              <w:t>Параграф 1. Общие положения по реализации пилотного проекта</w:t>
            </w:r>
          </w:p>
        </w:tc>
        <w:tc>
          <w:tcPr>
            <w:tcW w:w="2693" w:type="dxa"/>
          </w:tcPr>
          <w:p w:rsidR="00D45FB9" w:rsidRPr="002F439B" w:rsidRDefault="00487AC2" w:rsidP="0005551C">
            <w:pPr>
              <w:widowControl w:val="0"/>
              <w:shd w:val="clear" w:color="auto" w:fill="FFFFFF" w:themeFill="background1"/>
              <w:ind w:firstLine="288"/>
              <w:jc w:val="both"/>
            </w:pPr>
            <w:r w:rsidRPr="002F439B">
              <w:t>Глава 3 разделена на 2 параграфа</w:t>
            </w:r>
          </w:p>
        </w:tc>
      </w:tr>
      <w:tr w:rsidR="00C711BA" w:rsidRPr="002F439B" w:rsidTr="0005551C">
        <w:tc>
          <w:tcPr>
            <w:tcW w:w="710" w:type="dxa"/>
          </w:tcPr>
          <w:p w:rsidR="00C711BA" w:rsidRPr="002F439B" w:rsidRDefault="00B012B7" w:rsidP="0005551C">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rPr>
            </w:pPr>
            <w:r w:rsidRPr="002F439B">
              <w:rPr>
                <w:rFonts w:ascii="Times New Roman" w:hAnsi="Times New Roman" w:cs="Times New Roman"/>
                <w:bCs/>
                <w:color w:val="000000" w:themeColor="text1"/>
                <w:sz w:val="24"/>
                <w:szCs w:val="24"/>
              </w:rPr>
              <w:t>10</w:t>
            </w:r>
          </w:p>
        </w:tc>
        <w:tc>
          <w:tcPr>
            <w:tcW w:w="1275" w:type="dxa"/>
          </w:tcPr>
          <w:p w:rsidR="00C711BA" w:rsidRPr="002F439B" w:rsidRDefault="00C711BA" w:rsidP="0005551C">
            <w:pPr>
              <w:widowControl w:val="0"/>
              <w:shd w:val="clear" w:color="auto" w:fill="FFFFFF" w:themeFill="background1"/>
              <w:rPr>
                <w:bCs/>
              </w:rPr>
            </w:pPr>
            <w:r w:rsidRPr="002F439B">
              <w:rPr>
                <w:bCs/>
              </w:rPr>
              <w:t xml:space="preserve">пункт </w:t>
            </w:r>
            <w:r w:rsidR="002F439B">
              <w:rPr>
                <w:bCs/>
              </w:rPr>
              <w:t>5</w:t>
            </w:r>
            <w:r w:rsidRPr="002F439B">
              <w:rPr>
                <w:bCs/>
              </w:rPr>
              <w:t xml:space="preserve"> </w:t>
            </w:r>
          </w:p>
        </w:tc>
        <w:tc>
          <w:tcPr>
            <w:tcW w:w="5103" w:type="dxa"/>
          </w:tcPr>
          <w:p w:rsidR="00C711BA" w:rsidRPr="0005551C" w:rsidRDefault="00C711BA" w:rsidP="0005551C">
            <w:pPr>
              <w:ind w:firstLine="288"/>
              <w:jc w:val="both"/>
              <w:rPr>
                <w:b/>
                <w:color w:val="000000"/>
              </w:rPr>
            </w:pPr>
            <w:r w:rsidRPr="0005551C">
              <w:rPr>
                <w:b/>
                <w:color w:val="000000"/>
              </w:rPr>
              <w:t xml:space="preserve">4. Субъект торговой деятельности в системе </w:t>
            </w:r>
            <w:r w:rsidR="007556E8" w:rsidRPr="0005551C">
              <w:rPr>
                <w:b/>
                <w:color w:val="000000"/>
              </w:rPr>
              <w:t>«такс фри»</w:t>
            </w:r>
            <w:r w:rsidRPr="0005551C">
              <w:rPr>
                <w:b/>
                <w:color w:val="000000"/>
              </w:rPr>
              <w:t xml:space="preserve"> заполняет и </w:t>
            </w:r>
            <w:proofErr w:type="gramStart"/>
            <w:r w:rsidRPr="0005551C">
              <w:rPr>
                <w:b/>
                <w:color w:val="000000"/>
              </w:rPr>
              <w:t>предоставляет документ</w:t>
            </w:r>
            <w:proofErr w:type="gramEnd"/>
            <w:r w:rsidRPr="0005551C">
              <w:rPr>
                <w:b/>
                <w:color w:val="000000"/>
              </w:rPr>
              <w:t xml:space="preserve"> (чек) </w:t>
            </w:r>
            <w:r w:rsidR="007556E8" w:rsidRPr="0005551C">
              <w:rPr>
                <w:b/>
                <w:color w:val="000000"/>
              </w:rPr>
              <w:t>«такс фри»</w:t>
            </w:r>
            <w:r w:rsidRPr="0005551C">
              <w:rPr>
                <w:b/>
                <w:color w:val="000000"/>
              </w:rPr>
              <w:t xml:space="preserve"> покупателю, если стоимость приобретенных товаров составила не менее 20 (двадцати) месячных расчетных показателей, установленных законом о республиканском бюджете, действующим на 1 января соответствующего финансового года.</w:t>
            </w:r>
          </w:p>
        </w:tc>
        <w:tc>
          <w:tcPr>
            <w:tcW w:w="5103" w:type="dxa"/>
          </w:tcPr>
          <w:p w:rsidR="00C711BA" w:rsidRPr="0005551C" w:rsidRDefault="00D6093C" w:rsidP="0005551C">
            <w:pPr>
              <w:spacing w:line="240" w:lineRule="atLeast"/>
              <w:ind w:firstLine="288"/>
              <w:jc w:val="both"/>
              <w:rPr>
                <w:b/>
                <w:color w:val="000000"/>
              </w:rPr>
            </w:pPr>
            <w:r w:rsidRPr="0005551C">
              <w:rPr>
                <w:b/>
                <w:color w:val="000000"/>
              </w:rPr>
              <w:t xml:space="preserve">5. </w:t>
            </w:r>
            <w:proofErr w:type="gramStart"/>
            <w:r w:rsidRPr="0005551C">
              <w:rPr>
                <w:b/>
                <w:color w:val="000000"/>
              </w:rPr>
              <w:t xml:space="preserve">В системе </w:t>
            </w:r>
            <w:r w:rsidR="007556E8" w:rsidRPr="0005551C">
              <w:rPr>
                <w:b/>
                <w:color w:val="000000"/>
              </w:rPr>
              <w:t>«такс фри»</w:t>
            </w:r>
            <w:r w:rsidRPr="0005551C">
              <w:rPr>
                <w:b/>
                <w:color w:val="000000"/>
              </w:rPr>
              <w:t xml:space="preserve"> компенсация суммы НДС производится исключительно на непродовольственные товары, приобретенные у субъекта торговой деятельности в торговых местах, расположенных в стационарных торговых объектах, участвующих в пилотном проекте </w:t>
            </w:r>
            <w:r w:rsidR="007556E8" w:rsidRPr="0005551C">
              <w:rPr>
                <w:b/>
                <w:color w:val="000000"/>
              </w:rPr>
              <w:t>«такс фри»</w:t>
            </w:r>
            <w:r w:rsidRPr="0005551C">
              <w:rPr>
                <w:b/>
                <w:color w:val="000000"/>
              </w:rPr>
              <w:t>, и если стоимость приобретенных товаров составляет не менее 10 (десяти) месячных расчетных показателей, установленных законом о республиканском бюджете, действующим на 1 января соответствующего финансового года.</w:t>
            </w:r>
            <w:proofErr w:type="gramEnd"/>
          </w:p>
        </w:tc>
        <w:tc>
          <w:tcPr>
            <w:tcW w:w="2693" w:type="dxa"/>
          </w:tcPr>
          <w:p w:rsidR="00D6093C" w:rsidRPr="002F439B" w:rsidRDefault="00D6093C" w:rsidP="0005551C">
            <w:pPr>
              <w:widowControl w:val="0"/>
              <w:shd w:val="clear" w:color="auto" w:fill="FFFFFF" w:themeFill="background1"/>
              <w:ind w:firstLine="288"/>
              <w:jc w:val="both"/>
            </w:pPr>
            <w:r w:rsidRPr="002F439B">
              <w:t xml:space="preserve">Изменен порядковый номер пункта, а также из пункта 10 перенесено определение </w:t>
            </w:r>
            <w:proofErr w:type="gramStart"/>
            <w:r w:rsidRPr="002F439B">
              <w:t>товара</w:t>
            </w:r>
            <w:proofErr w:type="gramEnd"/>
            <w:r w:rsidRPr="002F439B">
              <w:t xml:space="preserve"> в отношении которого осуществляется компенсация НДС.</w:t>
            </w:r>
          </w:p>
          <w:p w:rsidR="00B55D02" w:rsidRPr="002F439B" w:rsidRDefault="00B55D02" w:rsidP="0005551C">
            <w:pPr>
              <w:widowControl w:val="0"/>
              <w:shd w:val="clear" w:color="auto" w:fill="FFFFFF" w:themeFill="background1"/>
              <w:ind w:firstLine="288"/>
              <w:jc w:val="both"/>
              <w:rPr>
                <w:color w:val="000000"/>
              </w:rPr>
            </w:pPr>
            <w:r w:rsidRPr="002F439B">
              <w:t>Также, в</w:t>
            </w:r>
            <w:r w:rsidRPr="002F439B">
              <w:rPr>
                <w:bCs/>
              </w:rPr>
              <w:t xml:space="preserve"> соответствии с м</w:t>
            </w:r>
            <w:r w:rsidRPr="002F439B">
              <w:rPr>
                <w:color w:val="000000"/>
              </w:rPr>
              <w:t>ировой практикой</w:t>
            </w:r>
            <w:r w:rsidRPr="002F439B">
              <w:rPr>
                <w:bCs/>
              </w:rPr>
              <w:t xml:space="preserve"> в целях повышения привлекательности розничного рынка страны для иностранных туристов, стимулирование роста потребительских расходов и расширение охвата системы </w:t>
            </w:r>
            <w:r w:rsidR="007556E8">
              <w:rPr>
                <w:bCs/>
              </w:rPr>
              <w:t xml:space="preserve">«такс </w:t>
            </w:r>
            <w:r w:rsidR="007556E8">
              <w:rPr>
                <w:bCs/>
              </w:rPr>
              <w:lastRenderedPageBreak/>
              <w:t>фри»</w:t>
            </w:r>
            <w:r w:rsidRPr="002F439B">
              <w:rPr>
                <w:bCs/>
              </w:rPr>
              <w:t xml:space="preserve"> сумма </w:t>
            </w:r>
            <w:r w:rsidRPr="002F439B">
              <w:rPr>
                <w:color w:val="000000"/>
              </w:rPr>
              <w:t>приобретаемых товаров в одном чеке снижена до 10 МРП.</w:t>
            </w:r>
          </w:p>
          <w:p w:rsidR="00B55D02" w:rsidRPr="002F439B" w:rsidRDefault="00B55D02" w:rsidP="0005551C">
            <w:pPr>
              <w:widowControl w:val="0"/>
              <w:shd w:val="clear" w:color="auto" w:fill="FFFFFF" w:themeFill="background1"/>
              <w:ind w:firstLine="288"/>
              <w:jc w:val="both"/>
              <w:rPr>
                <w:bCs/>
              </w:rPr>
            </w:pPr>
            <w:r w:rsidRPr="002F439B">
              <w:rPr>
                <w:bCs/>
              </w:rPr>
              <w:t>Так, в Казахстане в 2025 году размер 20 МРП составляет 78 640 тенге.</w:t>
            </w:r>
          </w:p>
          <w:p w:rsidR="00B55D02" w:rsidRPr="002F439B" w:rsidRDefault="00B55D02" w:rsidP="0005551C">
            <w:pPr>
              <w:widowControl w:val="0"/>
              <w:shd w:val="clear" w:color="auto" w:fill="FFFFFF" w:themeFill="background1"/>
              <w:ind w:firstLine="288"/>
              <w:jc w:val="both"/>
              <w:rPr>
                <w:bCs/>
              </w:rPr>
            </w:pPr>
            <w:r w:rsidRPr="002F439B">
              <w:rPr>
                <w:bCs/>
              </w:rPr>
              <w:t xml:space="preserve">Средний минимальный чек покупки товара в Европе составляет 41 315 тенге. </w:t>
            </w:r>
          </w:p>
          <w:p w:rsidR="00B55D02" w:rsidRPr="00076DBF" w:rsidRDefault="00B55D02" w:rsidP="0005551C">
            <w:pPr>
              <w:widowControl w:val="0"/>
              <w:shd w:val="clear" w:color="auto" w:fill="FFFFFF" w:themeFill="background1"/>
              <w:ind w:firstLine="288"/>
              <w:jc w:val="both"/>
            </w:pPr>
            <w:r w:rsidRPr="00076DBF">
              <w:t xml:space="preserve">Справочно: </w:t>
            </w:r>
          </w:p>
          <w:p w:rsidR="00B55D02" w:rsidRPr="00076DBF" w:rsidRDefault="00B55D02" w:rsidP="0005551C">
            <w:pPr>
              <w:widowControl w:val="0"/>
              <w:shd w:val="clear" w:color="auto" w:fill="FFFFFF" w:themeFill="background1"/>
              <w:ind w:firstLine="288"/>
              <w:jc w:val="both"/>
            </w:pPr>
            <w:r w:rsidRPr="00076DBF">
              <w:t>в Южной Корее 15 000 вон или 5 700 тенге.</w:t>
            </w:r>
          </w:p>
          <w:p w:rsidR="00B55D02" w:rsidRPr="00076DBF" w:rsidRDefault="00B55D02" w:rsidP="0005551C">
            <w:pPr>
              <w:widowControl w:val="0"/>
              <w:shd w:val="clear" w:color="auto" w:fill="FFFFFF" w:themeFill="background1"/>
              <w:ind w:firstLine="288"/>
              <w:jc w:val="both"/>
            </w:pPr>
            <w:r w:rsidRPr="00076DBF">
              <w:t xml:space="preserve">Турция 1 000 лир или 12 970 тенге; </w:t>
            </w:r>
          </w:p>
          <w:p w:rsidR="00B55D02" w:rsidRPr="00076DBF" w:rsidRDefault="00B55D02" w:rsidP="0005551C">
            <w:pPr>
              <w:widowControl w:val="0"/>
              <w:shd w:val="clear" w:color="auto" w:fill="FFFFFF" w:themeFill="background1"/>
              <w:ind w:firstLine="288"/>
              <w:jc w:val="both"/>
            </w:pPr>
            <w:r w:rsidRPr="00076DBF">
              <w:t xml:space="preserve">Нидерланды 50 евро или 30 010 тенге, </w:t>
            </w:r>
          </w:p>
          <w:p w:rsidR="00B55D02" w:rsidRPr="00076DBF" w:rsidRDefault="00B55D02" w:rsidP="0005551C">
            <w:pPr>
              <w:widowControl w:val="0"/>
              <w:shd w:val="clear" w:color="auto" w:fill="FFFFFF" w:themeFill="background1"/>
              <w:ind w:firstLine="288"/>
              <w:jc w:val="both"/>
            </w:pPr>
            <w:r w:rsidRPr="00076DBF">
              <w:t>Таиланд 66 долларов или 34 230 тенге;</w:t>
            </w:r>
          </w:p>
          <w:p w:rsidR="00B55D02" w:rsidRPr="00076DBF" w:rsidRDefault="00B55D02" w:rsidP="0005551C">
            <w:pPr>
              <w:widowControl w:val="0"/>
              <w:shd w:val="clear" w:color="auto" w:fill="FFFFFF" w:themeFill="background1"/>
              <w:ind w:firstLine="288"/>
              <w:jc w:val="both"/>
            </w:pPr>
            <w:r w:rsidRPr="00076DBF">
              <w:t>ОАЭ 250 дирхамов или 34 945 тенге;</w:t>
            </w:r>
          </w:p>
          <w:p w:rsidR="00B55D02" w:rsidRPr="00076DBF" w:rsidRDefault="00B55D02" w:rsidP="0005551C">
            <w:pPr>
              <w:widowControl w:val="0"/>
              <w:shd w:val="clear" w:color="auto" w:fill="FFFFFF" w:themeFill="background1"/>
              <w:ind w:firstLine="288"/>
              <w:jc w:val="both"/>
            </w:pPr>
            <w:r w:rsidRPr="00076DBF">
              <w:t xml:space="preserve">Китай 500 юаней или 35 740 тенге; </w:t>
            </w:r>
          </w:p>
          <w:p w:rsidR="00B55D02" w:rsidRPr="00076DBF" w:rsidRDefault="00B55D02" w:rsidP="0005551C">
            <w:pPr>
              <w:widowControl w:val="0"/>
              <w:shd w:val="clear" w:color="auto" w:fill="FFFFFF" w:themeFill="background1"/>
              <w:ind w:firstLine="288"/>
              <w:jc w:val="both"/>
            </w:pPr>
            <w:r w:rsidRPr="00076DBF">
              <w:t>Грузия 200 лари или 37 482 тенге;</w:t>
            </w:r>
          </w:p>
          <w:p w:rsidR="00B55D02" w:rsidRPr="00076DBF" w:rsidRDefault="00B55D02" w:rsidP="0005551C">
            <w:pPr>
              <w:widowControl w:val="0"/>
              <w:shd w:val="clear" w:color="auto" w:fill="FFFFFF" w:themeFill="background1"/>
              <w:ind w:firstLine="288"/>
              <w:jc w:val="both"/>
            </w:pPr>
            <w:r w:rsidRPr="00076DBF">
              <w:t xml:space="preserve">Вьетнам 2 </w:t>
            </w:r>
            <w:proofErr w:type="spellStart"/>
            <w:r w:rsidRPr="00076DBF">
              <w:t>млн</w:t>
            </w:r>
            <w:proofErr w:type="gramStart"/>
            <w:r w:rsidRPr="00076DBF">
              <w:t>.д</w:t>
            </w:r>
            <w:proofErr w:type="gramEnd"/>
            <w:r w:rsidRPr="00076DBF">
              <w:t>онгов</w:t>
            </w:r>
            <w:proofErr w:type="spellEnd"/>
            <w:r w:rsidRPr="00076DBF">
              <w:t xml:space="preserve"> или 40 000 тенге;</w:t>
            </w:r>
          </w:p>
          <w:p w:rsidR="00B55D02" w:rsidRPr="00076DBF" w:rsidRDefault="00B55D02" w:rsidP="0005551C">
            <w:pPr>
              <w:widowControl w:val="0"/>
              <w:shd w:val="clear" w:color="auto" w:fill="FFFFFF" w:themeFill="background1"/>
              <w:ind w:firstLine="288"/>
              <w:jc w:val="both"/>
            </w:pPr>
            <w:r w:rsidRPr="00076DBF">
              <w:lastRenderedPageBreak/>
              <w:t xml:space="preserve">Австрия 75 евро или 45 015 тенге; </w:t>
            </w:r>
          </w:p>
          <w:p w:rsidR="00B55D02" w:rsidRPr="00076DBF" w:rsidRDefault="00B55D02" w:rsidP="0005551C">
            <w:pPr>
              <w:widowControl w:val="0"/>
              <w:shd w:val="clear" w:color="auto" w:fill="FFFFFF" w:themeFill="background1"/>
              <w:ind w:firstLine="288"/>
              <w:jc w:val="both"/>
            </w:pPr>
            <w:r w:rsidRPr="00076DBF">
              <w:t>При этом</w:t>
            </w:r>
            <w:proofErr w:type="gramStart"/>
            <w:r w:rsidRPr="00076DBF">
              <w:t>,</w:t>
            </w:r>
            <w:proofErr w:type="gramEnd"/>
            <w:r w:rsidRPr="00076DBF">
              <w:t xml:space="preserve"> минимальная стоимость чека за товар только в Италии 154 евро 92 403,1 тенге и Франции 175 евро или 105 003,5 тенге. </w:t>
            </w:r>
          </w:p>
          <w:p w:rsidR="00B55D02" w:rsidRPr="002F439B" w:rsidRDefault="00B55D02" w:rsidP="0005551C">
            <w:pPr>
              <w:widowControl w:val="0"/>
              <w:shd w:val="clear" w:color="auto" w:fill="FFFFFF" w:themeFill="background1"/>
              <w:ind w:firstLine="288"/>
              <w:jc w:val="both"/>
              <w:rPr>
                <w:bCs/>
              </w:rPr>
            </w:pPr>
            <w:r w:rsidRPr="002F439B">
              <w:rPr>
                <w:bCs/>
              </w:rPr>
              <w:t>Таким образом, по сравнению с минимальной суммой чека при покупке товара в большинстве стран Европы в два раза ниже по сравнению с Казахстаном.</w:t>
            </w:r>
          </w:p>
          <w:p w:rsidR="00C711BA" w:rsidRPr="002F439B" w:rsidRDefault="00B55D02" w:rsidP="0005551C">
            <w:pPr>
              <w:widowControl w:val="0"/>
              <w:shd w:val="clear" w:color="auto" w:fill="FFFFFF" w:themeFill="background1"/>
              <w:ind w:firstLine="288"/>
              <w:jc w:val="both"/>
              <w:rPr>
                <w:bCs/>
              </w:rPr>
            </w:pPr>
            <w:r w:rsidRPr="002F439B">
              <w:rPr>
                <w:bCs/>
              </w:rPr>
              <w:t>Кроме того, минимальная цена не менее 20 МРП в чеке исключает возможность участвовать в Пилотном проекте реализаторов сувенирных изделий, а также иных товаров, цена которых значительно ниже стоимости брендовых.</w:t>
            </w:r>
          </w:p>
        </w:tc>
      </w:tr>
      <w:tr w:rsidR="00C711BA" w:rsidRPr="002F439B" w:rsidTr="0005551C">
        <w:tc>
          <w:tcPr>
            <w:tcW w:w="710" w:type="dxa"/>
          </w:tcPr>
          <w:p w:rsidR="00C711BA" w:rsidRPr="002F439B" w:rsidRDefault="00B012B7" w:rsidP="0005551C">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rPr>
            </w:pPr>
            <w:r w:rsidRPr="002F439B">
              <w:rPr>
                <w:rFonts w:ascii="Times New Roman" w:hAnsi="Times New Roman" w:cs="Times New Roman"/>
                <w:bCs/>
                <w:color w:val="000000" w:themeColor="text1"/>
                <w:sz w:val="24"/>
                <w:szCs w:val="24"/>
              </w:rPr>
              <w:lastRenderedPageBreak/>
              <w:t>11</w:t>
            </w:r>
          </w:p>
        </w:tc>
        <w:tc>
          <w:tcPr>
            <w:tcW w:w="1275" w:type="dxa"/>
          </w:tcPr>
          <w:p w:rsidR="00C711BA" w:rsidRPr="002F439B" w:rsidRDefault="00C711BA" w:rsidP="0005551C">
            <w:pPr>
              <w:widowControl w:val="0"/>
              <w:shd w:val="clear" w:color="auto" w:fill="FFFFFF" w:themeFill="background1"/>
              <w:rPr>
                <w:bCs/>
              </w:rPr>
            </w:pPr>
            <w:r w:rsidRPr="002F439B">
              <w:rPr>
                <w:bCs/>
              </w:rPr>
              <w:t xml:space="preserve">пункт 5 </w:t>
            </w:r>
          </w:p>
        </w:tc>
        <w:tc>
          <w:tcPr>
            <w:tcW w:w="5103" w:type="dxa"/>
          </w:tcPr>
          <w:p w:rsidR="00C711BA" w:rsidRPr="002F439B" w:rsidRDefault="00C711BA" w:rsidP="0005551C">
            <w:pPr>
              <w:ind w:firstLine="288"/>
              <w:jc w:val="both"/>
              <w:rPr>
                <w:b/>
                <w:color w:val="000000"/>
              </w:rPr>
            </w:pPr>
            <w:r w:rsidRPr="002F439B">
              <w:rPr>
                <w:color w:val="000000"/>
              </w:rPr>
              <w:t xml:space="preserve">5. </w:t>
            </w:r>
            <w:r w:rsidRPr="004678CD">
              <w:rPr>
                <w:b/>
                <w:color w:val="000000"/>
              </w:rPr>
              <w:t xml:space="preserve">Покупатель может требовать </w:t>
            </w:r>
            <w:r w:rsidRPr="004678CD">
              <w:rPr>
                <w:b/>
                <w:color w:val="000000"/>
              </w:rPr>
              <w:lastRenderedPageBreak/>
              <w:t xml:space="preserve">заполнение и предоставление документа (чека) </w:t>
            </w:r>
            <w:r w:rsidR="007556E8" w:rsidRPr="004678CD">
              <w:rPr>
                <w:b/>
                <w:color w:val="000000"/>
              </w:rPr>
              <w:t>«такс фри»</w:t>
            </w:r>
            <w:r w:rsidRPr="004678CD">
              <w:rPr>
                <w:b/>
                <w:color w:val="000000"/>
              </w:rPr>
              <w:t xml:space="preserve"> при наличии чека контрольно-кассовой машины в течение одного дня, в котором приобретен товар.</w:t>
            </w:r>
          </w:p>
        </w:tc>
        <w:tc>
          <w:tcPr>
            <w:tcW w:w="5103" w:type="dxa"/>
          </w:tcPr>
          <w:p w:rsidR="00C711BA" w:rsidRPr="004678CD" w:rsidRDefault="007556E8" w:rsidP="0005551C">
            <w:pPr>
              <w:pStyle w:val="a3"/>
              <w:shd w:val="clear" w:color="auto" w:fill="FFFFFF" w:themeFill="background1"/>
              <w:tabs>
                <w:tab w:val="left" w:pos="1134"/>
              </w:tabs>
              <w:spacing w:after="0" w:line="240" w:lineRule="auto"/>
              <w:ind w:left="0" w:firstLine="288"/>
              <w:jc w:val="both"/>
              <w:rPr>
                <w:rFonts w:ascii="Times New Roman" w:hAnsi="Times New Roman" w:cs="Times New Roman"/>
                <w:b/>
                <w:color w:val="000000"/>
                <w:sz w:val="24"/>
                <w:szCs w:val="24"/>
              </w:rPr>
            </w:pPr>
            <w:proofErr w:type="gramStart"/>
            <w:r w:rsidRPr="004678CD">
              <w:rPr>
                <w:rFonts w:ascii="Times New Roman" w:hAnsi="Times New Roman" w:cs="Times New Roman"/>
                <w:b/>
                <w:color w:val="000000"/>
                <w:sz w:val="24"/>
                <w:szCs w:val="24"/>
              </w:rPr>
              <w:lastRenderedPageBreak/>
              <w:t>Объединен</w:t>
            </w:r>
            <w:proofErr w:type="gramEnd"/>
            <w:r w:rsidRPr="004678CD">
              <w:rPr>
                <w:rFonts w:ascii="Times New Roman" w:hAnsi="Times New Roman" w:cs="Times New Roman"/>
                <w:b/>
                <w:color w:val="000000"/>
                <w:sz w:val="24"/>
                <w:szCs w:val="24"/>
              </w:rPr>
              <w:t xml:space="preserve"> с пунктом 6 Правил</w:t>
            </w:r>
          </w:p>
        </w:tc>
        <w:tc>
          <w:tcPr>
            <w:tcW w:w="2693" w:type="dxa"/>
          </w:tcPr>
          <w:p w:rsidR="00C711BA" w:rsidRPr="002F439B" w:rsidRDefault="007556E8" w:rsidP="0005551C">
            <w:pPr>
              <w:widowControl w:val="0"/>
              <w:shd w:val="clear" w:color="auto" w:fill="FFFFFF" w:themeFill="background1"/>
              <w:ind w:firstLine="288"/>
              <w:jc w:val="both"/>
              <w:rPr>
                <w:bCs/>
              </w:rPr>
            </w:pPr>
            <w:proofErr w:type="gramStart"/>
            <w:r>
              <w:rPr>
                <w:color w:val="000000"/>
              </w:rPr>
              <w:t>Объединен</w:t>
            </w:r>
            <w:proofErr w:type="gramEnd"/>
            <w:r>
              <w:rPr>
                <w:color w:val="000000"/>
              </w:rPr>
              <w:t xml:space="preserve"> с </w:t>
            </w:r>
            <w:r>
              <w:rPr>
                <w:color w:val="000000"/>
              </w:rPr>
              <w:lastRenderedPageBreak/>
              <w:t>пунктом 6 Правил</w:t>
            </w:r>
            <w:r w:rsidR="00A85A87">
              <w:rPr>
                <w:color w:val="000000"/>
              </w:rPr>
              <w:t>.</w:t>
            </w:r>
            <w:r w:rsidRPr="002F439B" w:rsidDel="007556E8">
              <w:t xml:space="preserve"> </w:t>
            </w:r>
          </w:p>
        </w:tc>
      </w:tr>
      <w:tr w:rsidR="00C711BA" w:rsidRPr="002F439B" w:rsidTr="0005551C">
        <w:tc>
          <w:tcPr>
            <w:tcW w:w="710" w:type="dxa"/>
            <w:shd w:val="clear" w:color="auto" w:fill="FFFFFF" w:themeFill="background1"/>
          </w:tcPr>
          <w:p w:rsidR="00C711BA" w:rsidRPr="002F439B" w:rsidRDefault="00B012B7" w:rsidP="0005551C">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rPr>
            </w:pPr>
            <w:r w:rsidRPr="002F439B">
              <w:rPr>
                <w:rFonts w:ascii="Times New Roman" w:hAnsi="Times New Roman" w:cs="Times New Roman"/>
                <w:bCs/>
                <w:color w:val="000000" w:themeColor="text1"/>
                <w:sz w:val="24"/>
                <w:szCs w:val="24"/>
              </w:rPr>
              <w:lastRenderedPageBreak/>
              <w:t>12</w:t>
            </w:r>
          </w:p>
        </w:tc>
        <w:tc>
          <w:tcPr>
            <w:tcW w:w="1275" w:type="dxa"/>
            <w:shd w:val="clear" w:color="auto" w:fill="FFFFFF" w:themeFill="background1"/>
          </w:tcPr>
          <w:p w:rsidR="00C711BA" w:rsidRPr="002F439B" w:rsidRDefault="00C711BA" w:rsidP="0005551C">
            <w:pPr>
              <w:widowControl w:val="0"/>
              <w:shd w:val="clear" w:color="auto" w:fill="FFFFFF" w:themeFill="background1"/>
              <w:rPr>
                <w:bCs/>
              </w:rPr>
            </w:pPr>
            <w:r w:rsidRPr="002F439B">
              <w:rPr>
                <w:bCs/>
              </w:rPr>
              <w:t xml:space="preserve">пункт </w:t>
            </w:r>
            <w:r w:rsidR="007556E8">
              <w:rPr>
                <w:bCs/>
              </w:rPr>
              <w:t>6</w:t>
            </w:r>
            <w:r w:rsidRPr="002F439B">
              <w:rPr>
                <w:bCs/>
              </w:rPr>
              <w:t xml:space="preserve"> </w:t>
            </w:r>
          </w:p>
        </w:tc>
        <w:tc>
          <w:tcPr>
            <w:tcW w:w="5103" w:type="dxa"/>
            <w:shd w:val="clear" w:color="auto" w:fill="FFFFFF" w:themeFill="background1"/>
          </w:tcPr>
          <w:p w:rsidR="00C711BA" w:rsidRPr="002F439B" w:rsidRDefault="00C711BA" w:rsidP="0005551C">
            <w:pPr>
              <w:ind w:firstLine="288"/>
              <w:jc w:val="both"/>
              <w:rPr>
                <w:color w:val="000000"/>
              </w:rPr>
            </w:pPr>
            <w:r w:rsidRPr="002F439B">
              <w:rPr>
                <w:color w:val="000000"/>
              </w:rPr>
              <w:t xml:space="preserve">6. </w:t>
            </w:r>
            <w:r w:rsidRPr="004678CD">
              <w:rPr>
                <w:b/>
                <w:color w:val="000000"/>
              </w:rPr>
              <w:t xml:space="preserve">Субъект торговой деятельности в системе </w:t>
            </w:r>
            <w:r w:rsidR="007556E8" w:rsidRPr="004678CD">
              <w:rPr>
                <w:b/>
                <w:color w:val="000000"/>
              </w:rPr>
              <w:t>«такс фри»</w:t>
            </w:r>
            <w:r w:rsidRPr="004678CD">
              <w:rPr>
                <w:b/>
                <w:color w:val="000000"/>
              </w:rPr>
              <w:t xml:space="preserve"> оформляет документ (чек) </w:t>
            </w:r>
            <w:r w:rsidR="007556E8" w:rsidRPr="004678CD">
              <w:rPr>
                <w:b/>
                <w:color w:val="000000"/>
              </w:rPr>
              <w:t>«такс фри»</w:t>
            </w:r>
            <w:r w:rsidRPr="004678CD">
              <w:rPr>
                <w:b/>
                <w:color w:val="000000"/>
              </w:rPr>
              <w:t xml:space="preserve"> на основании одного или нескольких чеков, отпечатанных в течение одного календарного дня с применением контрольно-кассовой машины, адрес установки (применения) которой соответствует адресу стационарного торгового объекта.</w:t>
            </w:r>
          </w:p>
        </w:tc>
        <w:tc>
          <w:tcPr>
            <w:tcW w:w="5103" w:type="dxa"/>
            <w:shd w:val="clear" w:color="auto" w:fill="FFFFFF" w:themeFill="background1"/>
          </w:tcPr>
          <w:p w:rsidR="00D91C0E" w:rsidRPr="004678CD" w:rsidRDefault="00D91C0E" w:rsidP="0005551C">
            <w:pPr>
              <w:shd w:val="clear" w:color="auto" w:fill="FFFFFF" w:themeFill="background1"/>
              <w:spacing w:line="240" w:lineRule="atLeast"/>
              <w:ind w:firstLine="288"/>
              <w:jc w:val="both"/>
              <w:rPr>
                <w:b/>
                <w:color w:val="000000"/>
              </w:rPr>
            </w:pPr>
            <w:r w:rsidRPr="002F439B">
              <w:rPr>
                <w:color w:val="000000"/>
              </w:rPr>
              <w:t xml:space="preserve">6. </w:t>
            </w:r>
            <w:r w:rsidRPr="004678CD">
              <w:rPr>
                <w:b/>
                <w:color w:val="000000"/>
              </w:rPr>
              <w:t xml:space="preserve">Субъект торговой деятельности оформляет документ </w:t>
            </w:r>
            <w:r w:rsidR="007556E8" w:rsidRPr="004678CD">
              <w:rPr>
                <w:b/>
                <w:color w:val="000000"/>
              </w:rPr>
              <w:t>«такс фри»</w:t>
            </w:r>
            <w:r w:rsidRPr="004678CD">
              <w:rPr>
                <w:b/>
                <w:color w:val="000000"/>
              </w:rPr>
              <w:t>:</w:t>
            </w:r>
          </w:p>
          <w:p w:rsidR="00D91C0E" w:rsidRPr="004678CD" w:rsidRDefault="00D91C0E" w:rsidP="0005551C">
            <w:pPr>
              <w:shd w:val="clear" w:color="auto" w:fill="FFFFFF" w:themeFill="background1"/>
              <w:spacing w:line="240" w:lineRule="atLeast"/>
              <w:ind w:firstLine="288"/>
              <w:jc w:val="both"/>
              <w:rPr>
                <w:b/>
                <w:color w:val="000000"/>
              </w:rPr>
            </w:pPr>
            <w:r w:rsidRPr="004678CD">
              <w:rPr>
                <w:b/>
                <w:color w:val="000000"/>
              </w:rPr>
              <w:t>в электронном виде в течение дня приобретения товара в соответствии с датой и суммой, отраженной в чеке ККМ о покупке товара с выделением суммы НДС;</w:t>
            </w:r>
          </w:p>
          <w:p w:rsidR="00D91C0E" w:rsidRPr="004678CD" w:rsidRDefault="00D91C0E" w:rsidP="0005551C">
            <w:pPr>
              <w:shd w:val="clear" w:color="auto" w:fill="FFFFFF" w:themeFill="background1"/>
              <w:spacing w:line="240" w:lineRule="atLeast"/>
              <w:ind w:firstLine="288"/>
              <w:jc w:val="both"/>
              <w:rPr>
                <w:b/>
                <w:color w:val="000000"/>
              </w:rPr>
            </w:pPr>
            <w:r w:rsidRPr="004678CD">
              <w:rPr>
                <w:b/>
                <w:color w:val="000000"/>
              </w:rPr>
              <w:t>на основании одного или нескольких чеков, отпечатанных в течение одного календарного дня с применением контрольно-кассовой машины с блоком фискальной памяти (далее – ККМ), адрес установки (применения) которой соответствует адресу стационарного торгового объекта.</w:t>
            </w:r>
          </w:p>
          <w:p w:rsidR="00C711BA" w:rsidRPr="002F439B" w:rsidRDefault="00C15AF4" w:rsidP="00C15AF4">
            <w:pPr>
              <w:shd w:val="clear" w:color="auto" w:fill="FFFFFF" w:themeFill="background1"/>
              <w:spacing w:line="240" w:lineRule="atLeast"/>
              <w:ind w:firstLine="288"/>
              <w:jc w:val="both"/>
              <w:rPr>
                <w:color w:val="000000"/>
              </w:rPr>
            </w:pPr>
            <w:r>
              <w:rPr>
                <w:b/>
                <w:color w:val="000000"/>
              </w:rPr>
              <w:t xml:space="preserve">При необходимости покупателю предоставляется право получать у </w:t>
            </w:r>
            <w:r w:rsidR="00D91C0E" w:rsidRPr="004678CD">
              <w:rPr>
                <w:b/>
                <w:color w:val="000000"/>
              </w:rPr>
              <w:t xml:space="preserve">субъекта торговой деятельности документ </w:t>
            </w:r>
            <w:r w:rsidR="007556E8" w:rsidRPr="004678CD">
              <w:rPr>
                <w:b/>
                <w:color w:val="000000"/>
              </w:rPr>
              <w:t>«такс фри»</w:t>
            </w:r>
            <w:r w:rsidR="00D91C0E" w:rsidRPr="004678CD">
              <w:rPr>
                <w:b/>
                <w:color w:val="000000"/>
              </w:rPr>
              <w:t xml:space="preserve"> на бумажном носителе.</w:t>
            </w:r>
          </w:p>
        </w:tc>
        <w:tc>
          <w:tcPr>
            <w:tcW w:w="2693" w:type="dxa"/>
            <w:shd w:val="clear" w:color="auto" w:fill="FFFFFF" w:themeFill="background1"/>
          </w:tcPr>
          <w:p w:rsidR="00C711BA" w:rsidRPr="002F439B" w:rsidRDefault="00C711BA" w:rsidP="0005551C">
            <w:pPr>
              <w:widowControl w:val="0"/>
              <w:shd w:val="clear" w:color="auto" w:fill="FFFFFF" w:themeFill="background1"/>
              <w:ind w:firstLine="288"/>
              <w:jc w:val="both"/>
            </w:pPr>
            <w:r w:rsidRPr="002F439B">
              <w:t>В соответствии с частью первой пункта 7 статьи 23 Закона, при необходимости уточнения терминов и определений, используемых в нормативном правовом акте, в нем помещается статья (пункт), разъясняющая (разъясняющий) их смысл</w:t>
            </w:r>
            <w:proofErr w:type="gramStart"/>
            <w:r w:rsidRPr="002F439B">
              <w:t>.</w:t>
            </w:r>
            <w:proofErr w:type="gramEnd"/>
            <w:r w:rsidRPr="002F439B">
              <w:t xml:space="preserve"> </w:t>
            </w:r>
            <w:proofErr w:type="gramStart"/>
            <w:r w:rsidRPr="002F439B">
              <w:t>в</w:t>
            </w:r>
            <w:proofErr w:type="gramEnd"/>
            <w:r w:rsidRPr="002F439B">
              <w:t xml:space="preserve"> алфавитном порядке.</w:t>
            </w:r>
          </w:p>
          <w:p w:rsidR="00C711BA" w:rsidRPr="002F439B" w:rsidRDefault="00C711BA" w:rsidP="0005551C">
            <w:pPr>
              <w:widowControl w:val="0"/>
              <w:shd w:val="clear" w:color="auto" w:fill="FFFFFF" w:themeFill="background1"/>
              <w:ind w:firstLine="288"/>
              <w:jc w:val="both"/>
              <w:rPr>
                <w:bCs/>
              </w:rPr>
            </w:pPr>
            <w:r w:rsidRPr="002F439B">
              <w:t xml:space="preserve">В </w:t>
            </w:r>
            <w:proofErr w:type="gramStart"/>
            <w:r w:rsidRPr="002F439B">
              <w:t>связи</w:t>
            </w:r>
            <w:proofErr w:type="gramEnd"/>
            <w:r w:rsidRPr="002F439B">
              <w:t xml:space="preserve"> с чем предлагается </w:t>
            </w:r>
            <w:r w:rsidRPr="002F439B">
              <w:rPr>
                <w:bCs/>
              </w:rPr>
              <w:t>предусмотреть понятие</w:t>
            </w:r>
            <w:r w:rsidRPr="002F439B">
              <w:rPr>
                <w:color w:val="000000"/>
              </w:rPr>
              <w:t xml:space="preserve"> термина </w:t>
            </w:r>
            <w:r w:rsidR="007556E8">
              <w:rPr>
                <w:color w:val="000000"/>
              </w:rPr>
              <w:t>«</w:t>
            </w:r>
            <w:r w:rsidRPr="002F439B">
              <w:rPr>
                <w:color w:val="000000"/>
              </w:rPr>
              <w:t xml:space="preserve">информационная система </w:t>
            </w:r>
            <w:r w:rsidR="007556E8">
              <w:rPr>
                <w:color w:val="000000"/>
              </w:rPr>
              <w:t>«такс фри»«</w:t>
            </w:r>
            <w:r w:rsidRPr="002F439B">
              <w:rPr>
                <w:color w:val="000000"/>
              </w:rPr>
              <w:t>, используемого в Правилах.</w:t>
            </w:r>
          </w:p>
        </w:tc>
      </w:tr>
      <w:tr w:rsidR="007556E8" w:rsidRPr="002F439B" w:rsidTr="0005551C">
        <w:tc>
          <w:tcPr>
            <w:tcW w:w="710" w:type="dxa"/>
            <w:vMerge w:val="restart"/>
            <w:shd w:val="clear" w:color="auto" w:fill="FFFFFF" w:themeFill="background1"/>
          </w:tcPr>
          <w:p w:rsidR="007556E8" w:rsidRPr="002F439B" w:rsidRDefault="007556E8" w:rsidP="0005551C">
            <w:pPr>
              <w:pStyle w:val="a3"/>
              <w:widowControl w:val="0"/>
              <w:shd w:val="clear" w:color="auto" w:fill="FFFFFF" w:themeFill="background1"/>
              <w:spacing w:after="0" w:line="240" w:lineRule="auto"/>
              <w:ind w:left="-83"/>
              <w:jc w:val="center"/>
              <w:rPr>
                <w:rFonts w:ascii="Times New Roman" w:eastAsia="Times New Roman" w:hAnsi="Times New Roman" w:cs="Times New Roman"/>
                <w:bCs/>
                <w:sz w:val="24"/>
                <w:szCs w:val="24"/>
                <w:lang w:eastAsia="ru-RU"/>
              </w:rPr>
            </w:pPr>
            <w:r w:rsidRPr="002F439B">
              <w:rPr>
                <w:rFonts w:ascii="Times New Roman" w:eastAsia="Times New Roman" w:hAnsi="Times New Roman" w:cs="Times New Roman"/>
                <w:bCs/>
                <w:sz w:val="24"/>
                <w:szCs w:val="24"/>
                <w:lang w:eastAsia="ru-RU"/>
              </w:rPr>
              <w:t>13</w:t>
            </w:r>
          </w:p>
        </w:tc>
        <w:tc>
          <w:tcPr>
            <w:tcW w:w="1275" w:type="dxa"/>
            <w:vMerge w:val="restart"/>
            <w:shd w:val="clear" w:color="auto" w:fill="FFFFFF" w:themeFill="background1"/>
          </w:tcPr>
          <w:p w:rsidR="007556E8" w:rsidRPr="002F439B" w:rsidRDefault="007556E8" w:rsidP="0005551C">
            <w:pPr>
              <w:widowControl w:val="0"/>
              <w:shd w:val="clear" w:color="auto" w:fill="FFFFFF" w:themeFill="background1"/>
              <w:rPr>
                <w:bCs/>
              </w:rPr>
            </w:pPr>
            <w:r w:rsidRPr="002F439B">
              <w:rPr>
                <w:bCs/>
              </w:rPr>
              <w:t>пункт</w:t>
            </w:r>
            <w:r>
              <w:rPr>
                <w:bCs/>
              </w:rPr>
              <w:t>ы</w:t>
            </w:r>
            <w:r w:rsidRPr="002F439B">
              <w:rPr>
                <w:bCs/>
              </w:rPr>
              <w:t xml:space="preserve"> </w:t>
            </w:r>
            <w:r>
              <w:rPr>
                <w:bCs/>
              </w:rPr>
              <w:t>7</w:t>
            </w:r>
            <w:r w:rsidRPr="002F439B">
              <w:rPr>
                <w:bCs/>
              </w:rPr>
              <w:t xml:space="preserve"> </w:t>
            </w:r>
            <w:r>
              <w:rPr>
                <w:bCs/>
              </w:rPr>
              <w:t xml:space="preserve">и 8 </w:t>
            </w:r>
          </w:p>
        </w:tc>
        <w:tc>
          <w:tcPr>
            <w:tcW w:w="5103" w:type="dxa"/>
            <w:shd w:val="clear" w:color="auto" w:fill="FFFFFF" w:themeFill="background1"/>
          </w:tcPr>
          <w:p w:rsidR="007556E8" w:rsidRPr="004678CD" w:rsidRDefault="007556E8" w:rsidP="0005551C">
            <w:pPr>
              <w:ind w:firstLine="288"/>
              <w:jc w:val="both"/>
              <w:rPr>
                <w:b/>
                <w:bCs/>
              </w:rPr>
            </w:pPr>
            <w:r w:rsidRPr="004678CD">
              <w:rPr>
                <w:b/>
                <w:color w:val="000000"/>
              </w:rPr>
              <w:t>7. Субъект торговой деятельности в системе «такс фри» может требовать от покупателя документ, удостоверяющий личность (паспорт) для выписки документа (чека) «такс фри».</w:t>
            </w:r>
          </w:p>
        </w:tc>
        <w:tc>
          <w:tcPr>
            <w:tcW w:w="5103" w:type="dxa"/>
            <w:vMerge w:val="restart"/>
            <w:shd w:val="clear" w:color="auto" w:fill="FFFFFF" w:themeFill="background1"/>
          </w:tcPr>
          <w:p w:rsidR="007556E8" w:rsidRPr="004678CD" w:rsidRDefault="007556E8" w:rsidP="0005551C">
            <w:pPr>
              <w:ind w:firstLine="288"/>
              <w:jc w:val="both"/>
              <w:rPr>
                <w:rFonts w:eastAsiaTheme="minorHAnsi"/>
                <w:b/>
                <w:color w:val="000000"/>
                <w:lang w:eastAsia="en-US"/>
              </w:rPr>
            </w:pPr>
            <w:r w:rsidRPr="004678CD">
              <w:rPr>
                <w:rFonts w:eastAsiaTheme="minorHAnsi"/>
                <w:b/>
                <w:color w:val="000000"/>
                <w:lang w:eastAsia="en-US"/>
              </w:rPr>
              <w:t>7. Документ «такс фри» оформляется субъектом торговой деятельности в электронном виде с использованием ИС «такс фри», а при выборе покупателем бумажного носителя, оформление производится в двух экземплярах:</w:t>
            </w:r>
          </w:p>
          <w:p w:rsidR="007556E8" w:rsidRPr="004678CD" w:rsidRDefault="007556E8" w:rsidP="0005551C">
            <w:pPr>
              <w:pStyle w:val="a3"/>
              <w:shd w:val="clear" w:color="auto" w:fill="FFFFFF" w:themeFill="background1"/>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lastRenderedPageBreak/>
              <w:t>1) один экземпляр остается и архивируется у субъекта торговой деятельности в ИС «такс фри»;</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2) второй экземпляр, после прохождения процедуры осмотра товаров уполномоченным должностным лицом ОГД и паспортного контроля, направляется покупателем в адрес оператора через специальные почтовые ящики «такс фри», расположенные в зонах посадки международных аэропортов городов, определенных пунктом 3 настоящих Правил, или иным способом доставки, определенным оператором.</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Документ «такс фри» составляется по форме, определенной оператором, с указанием следующих сведений:</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1) порядковый номер и дата составления;</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2) наименование, идентификационный номер субъекта торговой деятельности в системе «такс фри», адрес этой организации или ее обособленного подразделения (в случае осуществления организацией розничной торговли деятельности через обособленное подразделение);</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3) порядковый номер и дата чека ККМ, выданного субъектом торговой деятельности в системе «такс фри» покупателю;</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4) стоимость реализованных товаров с учетом суммы НДС;</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 xml:space="preserve">5) сумма НДС, исчисленная субъектом </w:t>
            </w:r>
            <w:r w:rsidRPr="004678CD">
              <w:rPr>
                <w:rFonts w:ascii="Times New Roman" w:hAnsi="Times New Roman" w:cs="Times New Roman"/>
                <w:b/>
                <w:color w:val="000000"/>
                <w:sz w:val="24"/>
                <w:szCs w:val="24"/>
              </w:rPr>
              <w:lastRenderedPageBreak/>
              <w:t>торговой деятельности в системе «такс фри», по реализованным товарам;</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6) сумма компенсации НДС без учета комиссии оператора;</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7) серия, номер и дата выдачи паспорта покупателя;</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8) фамилия, имя, отчество (если оно указано в документе, удостоверяющем личность) покупателя, написанные буквами латинского алфавита (в соответствии с данными документа, удостоверяющего личность (паспорта);</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9) наименование иностранного государства, уполномоченным органом которого выдан документ, удостоверяющий личность (паспорт) физическому лицу, написанное буквами латинского алфавита (в соответствии с данными документа, удостоверяющего личность (паспорта);</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10) штриховой код (QR-код), позволяющий осуществлять идентификацию номера документа «такс фри» и его содержания с применением считывающих устройств, при его использовании в ИС «такс фри».</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Субъект торговой деятельности запрашивает у покупателя документ, удостоверяющий личность (паспорт) для выписки документа «такс фри».</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 xml:space="preserve">При предъявлении покупателем документа, удостоверяющего личность (паспорта), субъект торговой деятельности </w:t>
            </w:r>
            <w:r w:rsidRPr="004678CD">
              <w:rPr>
                <w:rFonts w:ascii="Times New Roman" w:hAnsi="Times New Roman" w:cs="Times New Roman"/>
                <w:b/>
                <w:color w:val="000000"/>
                <w:sz w:val="24"/>
                <w:szCs w:val="24"/>
              </w:rPr>
              <w:lastRenderedPageBreak/>
              <w:t>осуществляет надлежащее заполнение, подписание и предоставление покупателю заполненной формы документа «такс фри».</w:t>
            </w:r>
          </w:p>
          <w:p w:rsidR="007556E8" w:rsidRPr="004678CD" w:rsidRDefault="007556E8" w:rsidP="0005551C">
            <w:pPr>
              <w:pStyle w:val="a3"/>
              <w:shd w:val="clear" w:color="auto" w:fill="FFFFFF" w:themeFill="background1"/>
              <w:spacing w:line="240" w:lineRule="atLeast"/>
              <w:ind w:left="0" w:firstLine="288"/>
              <w:jc w:val="both"/>
              <w:rPr>
                <w:rFonts w:ascii="Times New Roman" w:hAnsi="Times New Roman" w:cs="Times New Roman"/>
                <w:b/>
                <w:color w:val="000000"/>
                <w:sz w:val="24"/>
                <w:szCs w:val="24"/>
              </w:rPr>
            </w:pPr>
            <w:r w:rsidRPr="004678CD">
              <w:rPr>
                <w:rFonts w:ascii="Times New Roman" w:hAnsi="Times New Roman" w:cs="Times New Roman"/>
                <w:b/>
                <w:color w:val="000000"/>
                <w:sz w:val="24"/>
                <w:szCs w:val="24"/>
              </w:rPr>
              <w:t>Внесение изменений и дополнений в документ «такс фри» не допускается.</w:t>
            </w:r>
          </w:p>
        </w:tc>
        <w:tc>
          <w:tcPr>
            <w:tcW w:w="2693" w:type="dxa"/>
            <w:vMerge w:val="restart"/>
            <w:shd w:val="clear" w:color="auto" w:fill="FFFFFF" w:themeFill="background1"/>
          </w:tcPr>
          <w:p w:rsidR="007556E8" w:rsidRPr="002F439B" w:rsidRDefault="007556E8" w:rsidP="0005551C">
            <w:pPr>
              <w:widowControl w:val="0"/>
              <w:shd w:val="clear" w:color="auto" w:fill="FFFFFF" w:themeFill="background1"/>
              <w:ind w:firstLine="288"/>
              <w:jc w:val="both"/>
              <w:rPr>
                <w:bCs/>
              </w:rPr>
            </w:pPr>
            <w:r w:rsidRPr="002F439B">
              <w:rPr>
                <w:bCs/>
              </w:rPr>
              <w:lastRenderedPageBreak/>
              <w:t>Пункты 7, 8 и 11  объедены и изложен в новой редакции с оговоркой, что в</w:t>
            </w:r>
            <w:r w:rsidRPr="002F439B">
              <w:rPr>
                <w:color w:val="000000"/>
              </w:rPr>
              <w:t xml:space="preserve">несение изменений и дополнений в документ </w:t>
            </w:r>
            <w:r>
              <w:rPr>
                <w:color w:val="000000"/>
              </w:rPr>
              <w:lastRenderedPageBreak/>
              <w:t>«такс фри»</w:t>
            </w:r>
            <w:r w:rsidRPr="002F439B">
              <w:rPr>
                <w:color w:val="000000"/>
              </w:rPr>
              <w:t xml:space="preserve"> не допускается</w:t>
            </w:r>
            <w:r w:rsidRPr="002F439B">
              <w:rPr>
                <w:bCs/>
              </w:rPr>
              <w:t>.</w:t>
            </w:r>
          </w:p>
        </w:tc>
      </w:tr>
      <w:tr w:rsidR="007556E8" w:rsidRPr="002F439B" w:rsidTr="0005551C">
        <w:tc>
          <w:tcPr>
            <w:tcW w:w="710" w:type="dxa"/>
            <w:vMerge/>
          </w:tcPr>
          <w:p w:rsidR="007556E8" w:rsidRPr="002F439B" w:rsidRDefault="007556E8" w:rsidP="0005551C">
            <w:pPr>
              <w:widowControl w:val="0"/>
              <w:shd w:val="clear" w:color="auto" w:fill="FFFFFF" w:themeFill="background1"/>
              <w:ind w:left="-83"/>
              <w:jc w:val="center"/>
              <w:rPr>
                <w:bCs/>
                <w:color w:val="000000" w:themeColor="text1"/>
              </w:rPr>
            </w:pPr>
          </w:p>
        </w:tc>
        <w:tc>
          <w:tcPr>
            <w:tcW w:w="1275" w:type="dxa"/>
            <w:vMerge/>
          </w:tcPr>
          <w:p w:rsidR="007556E8" w:rsidRPr="002F439B" w:rsidRDefault="007556E8" w:rsidP="0005551C">
            <w:pPr>
              <w:widowControl w:val="0"/>
              <w:shd w:val="clear" w:color="auto" w:fill="FFFFFF" w:themeFill="background1"/>
              <w:rPr>
                <w:bCs/>
              </w:rPr>
            </w:pPr>
          </w:p>
        </w:tc>
        <w:tc>
          <w:tcPr>
            <w:tcW w:w="5103" w:type="dxa"/>
          </w:tcPr>
          <w:p w:rsidR="007556E8" w:rsidRPr="004678CD" w:rsidRDefault="007556E8" w:rsidP="0005551C">
            <w:pPr>
              <w:jc w:val="both"/>
              <w:rPr>
                <w:b/>
                <w:color w:val="000000"/>
              </w:rPr>
            </w:pPr>
            <w:r w:rsidRPr="004678CD">
              <w:rPr>
                <w:b/>
                <w:color w:val="000000"/>
              </w:rPr>
              <w:t xml:space="preserve">8. При предъявлении покупателем </w:t>
            </w:r>
            <w:r w:rsidRPr="004678CD">
              <w:rPr>
                <w:b/>
                <w:color w:val="000000"/>
              </w:rPr>
              <w:lastRenderedPageBreak/>
              <w:t xml:space="preserve">документа, удостоверяющего личность (паспорта), субъект торговой деятельности в системе «такс фри» осуществляет надлежащее заполнение, подписание и предоставление покупателю заполненной формы документа (чека) «такс фри», чека контрольно-кассовой машины, электронной </w:t>
            </w:r>
            <w:proofErr w:type="gramStart"/>
            <w:r w:rsidRPr="004678CD">
              <w:rPr>
                <w:b/>
                <w:color w:val="000000"/>
              </w:rPr>
              <w:t>счет-фактуры</w:t>
            </w:r>
            <w:proofErr w:type="gramEnd"/>
            <w:r w:rsidRPr="004678CD">
              <w:rPr>
                <w:b/>
                <w:color w:val="000000"/>
              </w:rPr>
              <w:t>.</w:t>
            </w:r>
          </w:p>
        </w:tc>
        <w:tc>
          <w:tcPr>
            <w:tcW w:w="5103" w:type="dxa"/>
            <w:vMerge/>
          </w:tcPr>
          <w:p w:rsidR="007556E8" w:rsidRPr="002F439B" w:rsidRDefault="007556E8" w:rsidP="0005551C">
            <w:pPr>
              <w:shd w:val="clear" w:color="auto" w:fill="FFFFFF" w:themeFill="background1"/>
              <w:ind w:firstLine="288"/>
              <w:jc w:val="both"/>
              <w:rPr>
                <w:b/>
                <w:color w:val="000000"/>
              </w:rPr>
            </w:pPr>
          </w:p>
        </w:tc>
        <w:tc>
          <w:tcPr>
            <w:tcW w:w="2693" w:type="dxa"/>
            <w:vMerge/>
          </w:tcPr>
          <w:p w:rsidR="007556E8" w:rsidRPr="002F439B" w:rsidRDefault="007556E8" w:rsidP="0005551C">
            <w:pPr>
              <w:widowControl w:val="0"/>
              <w:shd w:val="clear" w:color="auto" w:fill="FFFFFF" w:themeFill="background1"/>
              <w:ind w:firstLine="288"/>
              <w:jc w:val="both"/>
              <w:rPr>
                <w:bCs/>
              </w:rPr>
            </w:pPr>
          </w:p>
        </w:tc>
      </w:tr>
      <w:tr w:rsidR="00C711BA" w:rsidRPr="002F439B" w:rsidTr="0005551C">
        <w:tc>
          <w:tcPr>
            <w:tcW w:w="710" w:type="dxa"/>
          </w:tcPr>
          <w:p w:rsidR="00C711BA" w:rsidRPr="002F439B" w:rsidRDefault="00B012B7" w:rsidP="0005551C">
            <w:pPr>
              <w:widowControl w:val="0"/>
              <w:shd w:val="clear" w:color="auto" w:fill="FFFFFF" w:themeFill="background1"/>
              <w:ind w:left="-83"/>
              <w:jc w:val="center"/>
              <w:rPr>
                <w:bCs/>
                <w:color w:val="000000" w:themeColor="text1"/>
              </w:rPr>
            </w:pPr>
            <w:r w:rsidRPr="002F439B">
              <w:rPr>
                <w:bCs/>
                <w:color w:val="000000" w:themeColor="text1"/>
              </w:rPr>
              <w:lastRenderedPageBreak/>
              <w:t>15</w:t>
            </w:r>
          </w:p>
        </w:tc>
        <w:tc>
          <w:tcPr>
            <w:tcW w:w="1275" w:type="dxa"/>
          </w:tcPr>
          <w:p w:rsidR="00C711BA" w:rsidRPr="002F439B" w:rsidRDefault="007556E8" w:rsidP="0005551C">
            <w:pPr>
              <w:widowControl w:val="0"/>
              <w:shd w:val="clear" w:color="auto" w:fill="FFFFFF" w:themeFill="background1"/>
              <w:rPr>
                <w:bCs/>
              </w:rPr>
            </w:pPr>
            <w:r w:rsidRPr="002F439B">
              <w:rPr>
                <w:bCs/>
              </w:rPr>
              <w:t xml:space="preserve">пункт </w:t>
            </w:r>
            <w:r>
              <w:rPr>
                <w:bCs/>
              </w:rPr>
              <w:t>9</w:t>
            </w:r>
            <w:r w:rsidRPr="002F439B">
              <w:rPr>
                <w:bCs/>
              </w:rPr>
              <w:t xml:space="preserve"> </w:t>
            </w:r>
          </w:p>
        </w:tc>
        <w:tc>
          <w:tcPr>
            <w:tcW w:w="5103" w:type="dxa"/>
          </w:tcPr>
          <w:p w:rsidR="00C711BA" w:rsidRPr="004678CD" w:rsidRDefault="00C711BA" w:rsidP="0005551C">
            <w:pPr>
              <w:ind w:firstLine="288"/>
              <w:jc w:val="both"/>
              <w:rPr>
                <w:b/>
                <w:color w:val="000000"/>
              </w:rPr>
            </w:pPr>
            <w:r w:rsidRPr="004678CD">
              <w:rPr>
                <w:b/>
                <w:color w:val="000000"/>
              </w:rPr>
              <w:t xml:space="preserve">9. Пилотный проект </w:t>
            </w:r>
            <w:r w:rsidR="007556E8" w:rsidRPr="004678CD">
              <w:rPr>
                <w:b/>
                <w:color w:val="000000"/>
              </w:rPr>
              <w:t>«такс фри»</w:t>
            </w:r>
            <w:r w:rsidRPr="004678CD">
              <w:rPr>
                <w:b/>
                <w:color w:val="000000"/>
              </w:rPr>
              <w:t xml:space="preserve"> реализуется в стационарных торговых объектах, расположенных в городах в городах Астана, Алматы, Шымкент и Туркестан на основании договора об участии в пилотном проекте </w:t>
            </w:r>
            <w:r w:rsidR="007556E8" w:rsidRPr="004678CD">
              <w:rPr>
                <w:b/>
                <w:color w:val="000000"/>
              </w:rPr>
              <w:t>«такс фри»</w:t>
            </w:r>
            <w:r w:rsidRPr="004678CD">
              <w:rPr>
                <w:b/>
                <w:color w:val="000000"/>
              </w:rPr>
              <w:t xml:space="preserve">, заключенного между оператором системы </w:t>
            </w:r>
            <w:r w:rsidR="007556E8" w:rsidRPr="004678CD">
              <w:rPr>
                <w:b/>
                <w:color w:val="000000"/>
              </w:rPr>
              <w:t>«такс фри»</w:t>
            </w:r>
            <w:r w:rsidRPr="004678CD">
              <w:rPr>
                <w:b/>
                <w:color w:val="000000"/>
              </w:rPr>
              <w:t xml:space="preserve"> и субъектом торговой деятельности в системе </w:t>
            </w:r>
            <w:r w:rsidR="007556E8" w:rsidRPr="004678CD">
              <w:rPr>
                <w:b/>
                <w:color w:val="000000"/>
              </w:rPr>
              <w:t>«такс фри»</w:t>
            </w:r>
            <w:r w:rsidRPr="004678CD">
              <w:rPr>
                <w:b/>
                <w:color w:val="000000"/>
              </w:rPr>
              <w:t>.</w:t>
            </w:r>
          </w:p>
        </w:tc>
        <w:tc>
          <w:tcPr>
            <w:tcW w:w="5103" w:type="dxa"/>
          </w:tcPr>
          <w:p w:rsidR="00C711BA" w:rsidRPr="004678CD" w:rsidRDefault="00F41DBD" w:rsidP="0005551C">
            <w:pPr>
              <w:shd w:val="clear" w:color="auto" w:fill="FFFFFF" w:themeFill="background1"/>
              <w:ind w:firstLine="288"/>
              <w:jc w:val="both"/>
              <w:rPr>
                <w:b/>
                <w:color w:val="000000"/>
              </w:rPr>
            </w:pPr>
            <w:proofErr w:type="gramStart"/>
            <w:r w:rsidRPr="004678CD">
              <w:rPr>
                <w:b/>
                <w:color w:val="000000"/>
              </w:rPr>
              <w:t xml:space="preserve">Перенесен в пункт 3 Правил и изложен в новой редакции. </w:t>
            </w:r>
            <w:proofErr w:type="gramEnd"/>
          </w:p>
        </w:tc>
        <w:tc>
          <w:tcPr>
            <w:tcW w:w="2693" w:type="dxa"/>
          </w:tcPr>
          <w:p w:rsidR="00C711BA" w:rsidRPr="002F439B" w:rsidRDefault="00F41DBD" w:rsidP="0005551C">
            <w:pPr>
              <w:widowControl w:val="0"/>
              <w:shd w:val="clear" w:color="auto" w:fill="FFFFFF" w:themeFill="background1"/>
              <w:ind w:firstLine="288"/>
              <w:jc w:val="both"/>
              <w:rPr>
                <w:bCs/>
              </w:rPr>
            </w:pPr>
            <w:proofErr w:type="gramStart"/>
            <w:r w:rsidRPr="002F439B">
              <w:rPr>
                <w:color w:val="000000"/>
              </w:rPr>
              <w:t>Перенесен в пункт 3 Правил и изложен в новой редакции.</w:t>
            </w:r>
            <w:proofErr w:type="gramEnd"/>
          </w:p>
        </w:tc>
      </w:tr>
      <w:tr w:rsidR="006B5FA0" w:rsidRPr="002F439B" w:rsidTr="0005551C">
        <w:tc>
          <w:tcPr>
            <w:tcW w:w="710" w:type="dxa"/>
          </w:tcPr>
          <w:p w:rsidR="006B5FA0" w:rsidRPr="002F439B" w:rsidDel="00B012B7" w:rsidRDefault="00E564B4" w:rsidP="0005551C">
            <w:pPr>
              <w:widowControl w:val="0"/>
              <w:shd w:val="clear" w:color="auto" w:fill="FFFFFF" w:themeFill="background1"/>
              <w:ind w:left="-83"/>
              <w:jc w:val="center"/>
              <w:rPr>
                <w:bCs/>
              </w:rPr>
            </w:pPr>
            <w:r w:rsidRPr="002F439B">
              <w:rPr>
                <w:bCs/>
              </w:rPr>
              <w:t>16</w:t>
            </w:r>
          </w:p>
        </w:tc>
        <w:tc>
          <w:tcPr>
            <w:tcW w:w="1275" w:type="dxa"/>
          </w:tcPr>
          <w:p w:rsidR="006B5FA0" w:rsidRPr="002F439B" w:rsidRDefault="006B5FA0" w:rsidP="0005551C">
            <w:pPr>
              <w:widowControl w:val="0"/>
              <w:shd w:val="clear" w:color="auto" w:fill="FFFFFF" w:themeFill="background1"/>
              <w:rPr>
                <w:bCs/>
              </w:rPr>
            </w:pPr>
          </w:p>
        </w:tc>
        <w:tc>
          <w:tcPr>
            <w:tcW w:w="5103" w:type="dxa"/>
          </w:tcPr>
          <w:p w:rsidR="006B5FA0" w:rsidRPr="002F439B" w:rsidRDefault="006B5FA0" w:rsidP="0005551C">
            <w:pPr>
              <w:ind w:firstLine="288"/>
              <w:jc w:val="both"/>
              <w:rPr>
                <w:color w:val="000000"/>
              </w:rPr>
            </w:pPr>
            <w:r w:rsidRPr="002F439B">
              <w:rPr>
                <w:b/>
                <w:color w:val="000000"/>
              </w:rPr>
              <w:t>Глава 4. Порядок и сроки реализации проекта</w:t>
            </w:r>
          </w:p>
        </w:tc>
        <w:tc>
          <w:tcPr>
            <w:tcW w:w="5103" w:type="dxa"/>
          </w:tcPr>
          <w:p w:rsidR="006B5FA0" w:rsidRPr="004678CD" w:rsidRDefault="006B5FA0" w:rsidP="0005551C">
            <w:pPr>
              <w:shd w:val="clear" w:color="auto" w:fill="FFFFFF" w:themeFill="background1"/>
              <w:ind w:firstLine="288"/>
              <w:jc w:val="both"/>
              <w:rPr>
                <w:b/>
                <w:color w:val="000000"/>
              </w:rPr>
            </w:pPr>
            <w:r w:rsidRPr="004678CD">
              <w:rPr>
                <w:b/>
                <w:color w:val="000000"/>
              </w:rPr>
              <w:t>Исключена</w:t>
            </w:r>
          </w:p>
        </w:tc>
        <w:tc>
          <w:tcPr>
            <w:tcW w:w="2693" w:type="dxa"/>
          </w:tcPr>
          <w:p w:rsidR="006B5FA0" w:rsidRPr="00EC79E6" w:rsidRDefault="00A85A87" w:rsidP="0005551C">
            <w:pPr>
              <w:widowControl w:val="0"/>
              <w:shd w:val="clear" w:color="auto" w:fill="FFFFFF" w:themeFill="background1"/>
              <w:ind w:firstLine="288"/>
              <w:jc w:val="both"/>
              <w:rPr>
                <w:color w:val="000000"/>
              </w:rPr>
            </w:pPr>
            <w:r w:rsidRPr="00EC79E6">
              <w:rPr>
                <w:color w:val="000000"/>
              </w:rPr>
              <w:t>Исключена</w:t>
            </w:r>
          </w:p>
        </w:tc>
      </w:tr>
      <w:tr w:rsidR="006B5FA0" w:rsidRPr="002F439B" w:rsidTr="0005551C">
        <w:tc>
          <w:tcPr>
            <w:tcW w:w="710" w:type="dxa"/>
          </w:tcPr>
          <w:p w:rsidR="006B5FA0" w:rsidRPr="002F439B" w:rsidDel="00B012B7" w:rsidRDefault="00E564B4" w:rsidP="0005551C">
            <w:pPr>
              <w:widowControl w:val="0"/>
              <w:shd w:val="clear" w:color="auto" w:fill="FFFFFF" w:themeFill="background1"/>
              <w:ind w:left="-83"/>
              <w:jc w:val="center"/>
              <w:rPr>
                <w:bCs/>
              </w:rPr>
            </w:pPr>
            <w:r w:rsidRPr="002F439B">
              <w:rPr>
                <w:bCs/>
              </w:rPr>
              <w:t>17</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10</w:t>
            </w:r>
            <w:r w:rsidRPr="002F439B">
              <w:rPr>
                <w:bCs/>
              </w:rPr>
              <w:t xml:space="preserve"> </w:t>
            </w:r>
          </w:p>
        </w:tc>
        <w:tc>
          <w:tcPr>
            <w:tcW w:w="5103" w:type="dxa"/>
          </w:tcPr>
          <w:p w:rsidR="006B5FA0" w:rsidRPr="004678CD" w:rsidRDefault="006B5FA0" w:rsidP="0005551C">
            <w:pPr>
              <w:ind w:firstLine="288"/>
              <w:jc w:val="both"/>
              <w:rPr>
                <w:b/>
                <w:color w:val="000000"/>
              </w:rPr>
            </w:pPr>
            <w:r w:rsidRPr="004678CD">
              <w:rPr>
                <w:b/>
                <w:color w:val="000000"/>
              </w:rPr>
              <w:t xml:space="preserve">10. </w:t>
            </w:r>
            <w:proofErr w:type="gramStart"/>
            <w:r w:rsidRPr="004678CD">
              <w:rPr>
                <w:b/>
                <w:color w:val="000000"/>
              </w:rPr>
              <w:t xml:space="preserve">В системе </w:t>
            </w:r>
            <w:r w:rsidR="007556E8" w:rsidRPr="004678CD">
              <w:rPr>
                <w:b/>
                <w:color w:val="000000"/>
              </w:rPr>
              <w:t>«такс фри»</w:t>
            </w:r>
            <w:r w:rsidRPr="004678CD">
              <w:rPr>
                <w:b/>
                <w:color w:val="000000"/>
              </w:rPr>
              <w:t xml:space="preserve"> компенсация суммы налога на добавленную стоимость производится исключительно на непродовольственные товары, приобретенные у субъекта торговой деятельности в системе </w:t>
            </w:r>
            <w:r w:rsidR="007556E8" w:rsidRPr="004678CD">
              <w:rPr>
                <w:b/>
                <w:color w:val="000000"/>
              </w:rPr>
              <w:t>«такс фри»</w:t>
            </w:r>
            <w:r w:rsidRPr="004678CD">
              <w:rPr>
                <w:b/>
                <w:color w:val="000000"/>
              </w:rPr>
              <w:t xml:space="preserve"> в торговых местах, расположенных в стационарных торговых объектах участвующих в пилотном проекте </w:t>
            </w:r>
            <w:r w:rsidR="007556E8" w:rsidRPr="004678CD">
              <w:rPr>
                <w:b/>
                <w:color w:val="000000"/>
              </w:rPr>
              <w:t>«такс фри»</w:t>
            </w:r>
            <w:r w:rsidRPr="004678CD">
              <w:rPr>
                <w:b/>
                <w:color w:val="000000"/>
              </w:rPr>
              <w:t>.</w:t>
            </w:r>
            <w:proofErr w:type="gramEnd"/>
          </w:p>
        </w:tc>
        <w:tc>
          <w:tcPr>
            <w:tcW w:w="5103" w:type="dxa"/>
          </w:tcPr>
          <w:p w:rsidR="006B5FA0" w:rsidRPr="002F439B" w:rsidRDefault="006B5FA0" w:rsidP="0005551C">
            <w:pPr>
              <w:shd w:val="clear" w:color="auto" w:fill="FFFFFF" w:themeFill="background1"/>
              <w:ind w:firstLine="288"/>
              <w:jc w:val="both"/>
              <w:rPr>
                <w:color w:val="000000"/>
              </w:rPr>
            </w:pPr>
            <w:proofErr w:type="gramStart"/>
            <w:r w:rsidRPr="002F439B">
              <w:rPr>
                <w:b/>
                <w:bCs/>
              </w:rPr>
              <w:t>Перенесен в пункт 5 Правил и изложен в новой редакции</w:t>
            </w:r>
            <w:proofErr w:type="gramEnd"/>
          </w:p>
        </w:tc>
        <w:tc>
          <w:tcPr>
            <w:tcW w:w="2693" w:type="dxa"/>
          </w:tcPr>
          <w:p w:rsidR="006B5FA0" w:rsidRPr="00EC79E6" w:rsidRDefault="00A85A87" w:rsidP="0005551C">
            <w:pPr>
              <w:widowControl w:val="0"/>
              <w:shd w:val="clear" w:color="auto" w:fill="FFFFFF" w:themeFill="background1"/>
              <w:ind w:firstLine="288"/>
              <w:jc w:val="both"/>
              <w:rPr>
                <w:color w:val="000000"/>
              </w:rPr>
            </w:pPr>
            <w:r w:rsidRPr="00EC79E6">
              <w:rPr>
                <w:bCs/>
              </w:rPr>
              <w:t>Перенесено в пункт 5 Правил и изложен в новой редакции</w:t>
            </w:r>
          </w:p>
        </w:tc>
      </w:tr>
      <w:tr w:rsidR="006B5FA0" w:rsidRPr="002F439B" w:rsidTr="0005551C">
        <w:tc>
          <w:tcPr>
            <w:tcW w:w="710" w:type="dxa"/>
          </w:tcPr>
          <w:p w:rsidR="006B5FA0" w:rsidRPr="002F439B" w:rsidDel="00B012B7" w:rsidRDefault="00E564B4" w:rsidP="0005551C">
            <w:pPr>
              <w:widowControl w:val="0"/>
              <w:shd w:val="clear" w:color="auto" w:fill="FFFFFF" w:themeFill="background1"/>
              <w:ind w:left="-83"/>
              <w:jc w:val="center"/>
              <w:rPr>
                <w:bCs/>
              </w:rPr>
            </w:pPr>
            <w:r w:rsidRPr="002F439B">
              <w:rPr>
                <w:bCs/>
              </w:rPr>
              <w:t>18</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11</w:t>
            </w:r>
            <w:r w:rsidRPr="002F439B">
              <w:rPr>
                <w:bCs/>
              </w:rPr>
              <w:t xml:space="preserve"> </w:t>
            </w:r>
          </w:p>
        </w:tc>
        <w:tc>
          <w:tcPr>
            <w:tcW w:w="5103" w:type="dxa"/>
          </w:tcPr>
          <w:p w:rsidR="006B5FA0" w:rsidRPr="004678CD" w:rsidRDefault="006B5FA0" w:rsidP="0005551C">
            <w:pPr>
              <w:ind w:firstLine="288"/>
              <w:jc w:val="both"/>
              <w:rPr>
                <w:b/>
              </w:rPr>
            </w:pPr>
            <w:r w:rsidRPr="004678CD">
              <w:rPr>
                <w:b/>
                <w:color w:val="000000"/>
              </w:rPr>
              <w:t xml:space="preserve">11. Документ (чек) </w:t>
            </w:r>
            <w:r w:rsidR="007556E8" w:rsidRPr="004678CD">
              <w:rPr>
                <w:b/>
                <w:color w:val="000000"/>
              </w:rPr>
              <w:t>«такс фри»</w:t>
            </w:r>
            <w:r w:rsidRPr="004678CD">
              <w:rPr>
                <w:b/>
                <w:color w:val="000000"/>
              </w:rPr>
              <w:t xml:space="preserve"> оформляется в автоматическом режиме с использованием программного обеспечения, представляемого оператором </w:t>
            </w:r>
            <w:r w:rsidR="003A008F">
              <w:rPr>
                <w:b/>
                <w:color w:val="000000"/>
              </w:rPr>
              <w:t>«</w:t>
            </w:r>
            <w:proofErr w:type="spellStart"/>
            <w:r w:rsidRPr="004678CD">
              <w:rPr>
                <w:b/>
                <w:color w:val="000000"/>
              </w:rPr>
              <w:t>Global</w:t>
            </w:r>
            <w:proofErr w:type="spellEnd"/>
            <w:r w:rsidRPr="004678CD">
              <w:rPr>
                <w:b/>
                <w:color w:val="000000"/>
              </w:rPr>
              <w:t xml:space="preserve"> </w:t>
            </w:r>
            <w:proofErr w:type="spellStart"/>
            <w:r w:rsidRPr="004678CD">
              <w:rPr>
                <w:b/>
                <w:color w:val="000000"/>
              </w:rPr>
              <w:t>Blue</w:t>
            </w:r>
            <w:proofErr w:type="spellEnd"/>
            <w:r w:rsidR="003A008F">
              <w:rPr>
                <w:b/>
                <w:color w:val="000000"/>
              </w:rPr>
              <w:t>»</w:t>
            </w:r>
            <w:r w:rsidRPr="004678CD">
              <w:rPr>
                <w:b/>
                <w:color w:val="000000"/>
              </w:rPr>
              <w:t>, в двух экземплярах:</w:t>
            </w:r>
          </w:p>
          <w:p w:rsidR="006B5FA0" w:rsidRPr="004678CD" w:rsidRDefault="006B5FA0" w:rsidP="0005551C">
            <w:pPr>
              <w:ind w:firstLine="288"/>
              <w:jc w:val="both"/>
              <w:rPr>
                <w:b/>
              </w:rPr>
            </w:pPr>
            <w:r w:rsidRPr="004678CD">
              <w:rPr>
                <w:b/>
                <w:color w:val="000000"/>
              </w:rPr>
              <w:t xml:space="preserve">1) один экземпляр остается и </w:t>
            </w:r>
            <w:r w:rsidRPr="004678CD">
              <w:rPr>
                <w:b/>
                <w:color w:val="000000"/>
              </w:rPr>
              <w:lastRenderedPageBreak/>
              <w:t xml:space="preserve">архивируется у субъекта торговой деятельности в системе </w:t>
            </w:r>
            <w:r w:rsidR="007556E8" w:rsidRPr="004678CD">
              <w:rPr>
                <w:b/>
                <w:color w:val="000000"/>
              </w:rPr>
              <w:t>«такс фри»</w:t>
            </w:r>
            <w:r w:rsidRPr="004678CD">
              <w:rPr>
                <w:b/>
                <w:color w:val="000000"/>
              </w:rPr>
              <w:t>;</w:t>
            </w:r>
          </w:p>
          <w:p w:rsidR="006B5FA0" w:rsidRPr="004678CD" w:rsidRDefault="006B5FA0" w:rsidP="0005551C">
            <w:pPr>
              <w:shd w:val="clear" w:color="auto" w:fill="FFFFFF" w:themeFill="background1"/>
              <w:ind w:firstLine="288"/>
              <w:jc w:val="both"/>
              <w:rPr>
                <w:b/>
                <w:color w:val="000000"/>
              </w:rPr>
            </w:pPr>
            <w:proofErr w:type="gramStart"/>
            <w:r w:rsidRPr="004678CD">
              <w:rPr>
                <w:b/>
                <w:color w:val="000000"/>
              </w:rPr>
              <w:t xml:space="preserve">2) второй экземпляр, после прохождения процедуры осмотра товаров работником органов государственных доходов и паспортного контроля в международных аэропортах городов Астана, Алматы, Шымкент и Туркестан, направляется покупателем в адрес оператора системы </w:t>
            </w:r>
            <w:r w:rsidR="007556E8" w:rsidRPr="004678CD">
              <w:rPr>
                <w:b/>
                <w:color w:val="000000"/>
              </w:rPr>
              <w:t>«такс фри»</w:t>
            </w:r>
            <w:r w:rsidRPr="004678CD">
              <w:rPr>
                <w:b/>
                <w:color w:val="000000"/>
              </w:rPr>
              <w:t xml:space="preserve"> через специальные почтовые ящики </w:t>
            </w:r>
            <w:r w:rsidR="007556E8" w:rsidRPr="004678CD">
              <w:rPr>
                <w:b/>
                <w:color w:val="000000"/>
              </w:rPr>
              <w:t>«такс фри»</w:t>
            </w:r>
            <w:r w:rsidRPr="004678CD">
              <w:rPr>
                <w:b/>
                <w:color w:val="000000"/>
              </w:rPr>
              <w:t xml:space="preserve">, расположенные в зонах посадки международных аэропортов городов Астана, Алматы, Шымкент и Туркестан или иным способом доставки, определенным оператором системы </w:t>
            </w:r>
            <w:r w:rsidR="007556E8" w:rsidRPr="004678CD">
              <w:rPr>
                <w:b/>
                <w:color w:val="000000"/>
              </w:rPr>
              <w:t>«такс фри»</w:t>
            </w:r>
            <w:r w:rsidRPr="004678CD">
              <w:rPr>
                <w:b/>
                <w:color w:val="000000"/>
              </w:rPr>
              <w:t>.</w:t>
            </w:r>
            <w:proofErr w:type="gramEnd"/>
          </w:p>
          <w:p w:rsidR="006B5FA0" w:rsidRPr="004678CD" w:rsidRDefault="006B5FA0" w:rsidP="0005551C">
            <w:pPr>
              <w:shd w:val="clear" w:color="auto" w:fill="FFFFFF" w:themeFill="background1"/>
              <w:ind w:firstLine="288"/>
              <w:jc w:val="both"/>
              <w:rPr>
                <w:b/>
              </w:rPr>
            </w:pPr>
            <w:r w:rsidRPr="004678CD">
              <w:rPr>
                <w:b/>
                <w:color w:val="000000"/>
              </w:rPr>
              <w:t xml:space="preserve">Документ (чек) </w:t>
            </w:r>
            <w:r w:rsidR="007556E8" w:rsidRPr="004678CD">
              <w:rPr>
                <w:b/>
                <w:color w:val="000000"/>
              </w:rPr>
              <w:t>«такс фри»</w:t>
            </w:r>
            <w:r w:rsidRPr="004678CD">
              <w:rPr>
                <w:b/>
                <w:color w:val="000000"/>
              </w:rPr>
              <w:t xml:space="preserve"> составляется по форме, определенной оператором системы </w:t>
            </w:r>
            <w:r w:rsidR="007556E8" w:rsidRPr="004678CD">
              <w:rPr>
                <w:b/>
                <w:color w:val="000000"/>
              </w:rPr>
              <w:t>«такс фри»</w:t>
            </w:r>
            <w:r w:rsidRPr="004678CD">
              <w:rPr>
                <w:b/>
                <w:color w:val="000000"/>
              </w:rPr>
              <w:t>, с указанием следующих сведений:</w:t>
            </w:r>
          </w:p>
          <w:p w:rsidR="006B5FA0" w:rsidRPr="004678CD" w:rsidRDefault="006B5FA0" w:rsidP="0005551C">
            <w:pPr>
              <w:ind w:firstLine="288"/>
              <w:jc w:val="both"/>
              <w:rPr>
                <w:b/>
              </w:rPr>
            </w:pPr>
            <w:r w:rsidRPr="004678CD">
              <w:rPr>
                <w:b/>
                <w:color w:val="000000"/>
              </w:rPr>
              <w:t>1) порядковый номер и дата составления;</w:t>
            </w:r>
          </w:p>
          <w:p w:rsidR="006B5FA0" w:rsidRPr="004678CD" w:rsidRDefault="006B5FA0" w:rsidP="0005551C">
            <w:pPr>
              <w:ind w:firstLine="288"/>
              <w:jc w:val="both"/>
              <w:rPr>
                <w:b/>
              </w:rPr>
            </w:pPr>
            <w:r w:rsidRPr="004678CD">
              <w:rPr>
                <w:b/>
                <w:color w:val="000000"/>
              </w:rPr>
              <w:t xml:space="preserve">2) наименование, идентификационный номер субъекта торговой деятельности в системе </w:t>
            </w:r>
            <w:r w:rsidR="007556E8" w:rsidRPr="004678CD">
              <w:rPr>
                <w:b/>
                <w:color w:val="000000"/>
              </w:rPr>
              <w:t>«такс фри»</w:t>
            </w:r>
            <w:r w:rsidRPr="004678CD">
              <w:rPr>
                <w:b/>
                <w:color w:val="000000"/>
              </w:rPr>
              <w:t>, адрес этой организации или ее обособленного подразделения (в случае осуществления организацией розничной торговли деятельности через обособленное подразделение);</w:t>
            </w:r>
          </w:p>
          <w:p w:rsidR="006B5FA0" w:rsidRPr="004678CD" w:rsidRDefault="006B5FA0" w:rsidP="0005551C">
            <w:pPr>
              <w:ind w:firstLine="288"/>
              <w:jc w:val="both"/>
              <w:rPr>
                <w:b/>
              </w:rPr>
            </w:pPr>
            <w:r w:rsidRPr="004678CD">
              <w:rPr>
                <w:b/>
                <w:color w:val="000000"/>
              </w:rPr>
              <w:t xml:space="preserve">3) порядковый номер и дата чека контрольно-кассовой машины, выданного субъектом торговой деятельности в системе </w:t>
            </w:r>
            <w:r w:rsidR="007556E8" w:rsidRPr="004678CD">
              <w:rPr>
                <w:b/>
                <w:color w:val="000000"/>
              </w:rPr>
              <w:t>«такс фри»</w:t>
            </w:r>
            <w:r w:rsidRPr="004678CD">
              <w:rPr>
                <w:b/>
                <w:color w:val="000000"/>
              </w:rPr>
              <w:t xml:space="preserve"> покупателю;</w:t>
            </w:r>
          </w:p>
          <w:p w:rsidR="006B5FA0" w:rsidRPr="004678CD" w:rsidRDefault="006B5FA0" w:rsidP="0005551C">
            <w:pPr>
              <w:ind w:firstLine="288"/>
              <w:jc w:val="both"/>
              <w:rPr>
                <w:b/>
              </w:rPr>
            </w:pPr>
            <w:r w:rsidRPr="004678CD">
              <w:rPr>
                <w:b/>
                <w:color w:val="000000"/>
              </w:rPr>
              <w:lastRenderedPageBreak/>
              <w:t>4) стоимость реализованных товаров с учетом суммы налога на добавленную стоимость;</w:t>
            </w:r>
          </w:p>
          <w:p w:rsidR="006B5FA0" w:rsidRPr="004678CD" w:rsidRDefault="006B5FA0" w:rsidP="0005551C">
            <w:pPr>
              <w:ind w:firstLine="288"/>
              <w:jc w:val="both"/>
              <w:rPr>
                <w:b/>
              </w:rPr>
            </w:pPr>
            <w:r w:rsidRPr="004678CD">
              <w:rPr>
                <w:b/>
                <w:color w:val="000000"/>
              </w:rPr>
              <w:t xml:space="preserve">5) сумма налога на добавленную стоимость, исчисленная субъектом торговой деятельности в системе </w:t>
            </w:r>
            <w:r w:rsidR="007556E8" w:rsidRPr="004678CD">
              <w:rPr>
                <w:b/>
                <w:color w:val="000000"/>
              </w:rPr>
              <w:t>«такс фри»</w:t>
            </w:r>
            <w:r w:rsidRPr="004678CD">
              <w:rPr>
                <w:b/>
                <w:color w:val="000000"/>
              </w:rPr>
              <w:t>, по реализованным товарам;</w:t>
            </w:r>
          </w:p>
          <w:p w:rsidR="006B5FA0" w:rsidRPr="004678CD" w:rsidRDefault="006B5FA0" w:rsidP="0005551C">
            <w:pPr>
              <w:ind w:firstLine="288"/>
              <w:jc w:val="both"/>
              <w:rPr>
                <w:b/>
              </w:rPr>
            </w:pPr>
            <w:r w:rsidRPr="004678CD">
              <w:rPr>
                <w:b/>
                <w:color w:val="000000"/>
              </w:rPr>
              <w:t xml:space="preserve">6) сумма компенсации налога на добавленную стоимость без учета комиссии оператора системы </w:t>
            </w:r>
            <w:r w:rsidR="007556E8" w:rsidRPr="004678CD">
              <w:rPr>
                <w:b/>
                <w:color w:val="000000"/>
              </w:rPr>
              <w:t>«такс фри»</w:t>
            </w:r>
            <w:r w:rsidRPr="004678CD">
              <w:rPr>
                <w:b/>
                <w:color w:val="000000"/>
              </w:rPr>
              <w:t>;</w:t>
            </w:r>
          </w:p>
          <w:p w:rsidR="006B5FA0" w:rsidRPr="004678CD" w:rsidRDefault="006B5FA0" w:rsidP="0005551C">
            <w:pPr>
              <w:ind w:firstLine="288"/>
              <w:jc w:val="both"/>
              <w:rPr>
                <w:b/>
              </w:rPr>
            </w:pPr>
            <w:r w:rsidRPr="004678CD">
              <w:rPr>
                <w:b/>
                <w:color w:val="000000"/>
              </w:rPr>
              <w:t>7) серия, номер и дата выдачи паспорта покупателя;</w:t>
            </w:r>
          </w:p>
          <w:p w:rsidR="006B5FA0" w:rsidRPr="004678CD" w:rsidRDefault="006B5FA0" w:rsidP="0005551C">
            <w:pPr>
              <w:ind w:firstLine="288"/>
              <w:jc w:val="both"/>
              <w:rPr>
                <w:b/>
              </w:rPr>
            </w:pPr>
            <w:r w:rsidRPr="004678CD">
              <w:rPr>
                <w:b/>
                <w:color w:val="000000"/>
              </w:rPr>
              <w:t>8) фамилия, имя, отчество (при его наличии) покупателя, написанные буквами латинского алфавита (в соответствии с данными документа, удостоверяющего личность (паспорта);</w:t>
            </w:r>
          </w:p>
          <w:p w:rsidR="006B5FA0" w:rsidRPr="004678CD" w:rsidRDefault="006B5FA0" w:rsidP="0005551C">
            <w:pPr>
              <w:ind w:firstLine="288"/>
              <w:jc w:val="both"/>
              <w:rPr>
                <w:b/>
              </w:rPr>
            </w:pPr>
            <w:r w:rsidRPr="004678CD">
              <w:rPr>
                <w:b/>
                <w:color w:val="000000"/>
              </w:rPr>
              <w:t>9) наименование иностранного государства, уполномоченным органом которого выдан документ, удостоверяющий личность (паспорт) физическому лицу, написанное буквами латинского алфавита (в соответствии с данными документа, удостоверяющего личность (паспорта);</w:t>
            </w:r>
          </w:p>
          <w:p w:rsidR="006B5FA0" w:rsidRPr="004678CD" w:rsidRDefault="006B5FA0" w:rsidP="0005551C">
            <w:pPr>
              <w:ind w:firstLine="288"/>
              <w:jc w:val="both"/>
              <w:rPr>
                <w:b/>
                <w:color w:val="000000"/>
              </w:rPr>
            </w:pPr>
            <w:r w:rsidRPr="004678CD">
              <w:rPr>
                <w:b/>
                <w:color w:val="000000"/>
              </w:rPr>
              <w:t xml:space="preserve">10) штриховой код, позволяющий осуществлять идентификацию номера документа (чека) </w:t>
            </w:r>
            <w:r w:rsidR="007556E8" w:rsidRPr="004678CD">
              <w:rPr>
                <w:b/>
                <w:color w:val="000000"/>
              </w:rPr>
              <w:t>«такс фри»</w:t>
            </w:r>
            <w:r w:rsidRPr="004678CD">
              <w:rPr>
                <w:b/>
                <w:color w:val="000000"/>
              </w:rPr>
              <w:t xml:space="preserve"> с применением считывающих устройств, при его использовании в информационной системе оператора системы </w:t>
            </w:r>
            <w:r w:rsidR="007556E8" w:rsidRPr="004678CD">
              <w:rPr>
                <w:b/>
                <w:color w:val="000000"/>
              </w:rPr>
              <w:t>«такс фри»</w:t>
            </w:r>
            <w:r w:rsidRPr="004678CD">
              <w:rPr>
                <w:b/>
                <w:color w:val="000000"/>
              </w:rPr>
              <w:t>.</w:t>
            </w:r>
          </w:p>
        </w:tc>
        <w:tc>
          <w:tcPr>
            <w:tcW w:w="5103" w:type="dxa"/>
          </w:tcPr>
          <w:p w:rsidR="006B5FA0" w:rsidRPr="002F439B" w:rsidRDefault="00A85A87" w:rsidP="0005551C">
            <w:pPr>
              <w:shd w:val="clear" w:color="auto" w:fill="FFFFFF" w:themeFill="background1"/>
              <w:ind w:firstLine="288"/>
              <w:jc w:val="both"/>
              <w:rPr>
                <w:color w:val="000000"/>
              </w:rPr>
            </w:pPr>
            <w:proofErr w:type="gramStart"/>
            <w:r w:rsidRPr="00EC79E6">
              <w:rPr>
                <w:b/>
                <w:bCs/>
              </w:rPr>
              <w:lastRenderedPageBreak/>
              <w:t>П</w:t>
            </w:r>
            <w:r w:rsidR="006B5FA0" w:rsidRPr="00EC79E6">
              <w:rPr>
                <w:b/>
                <w:bCs/>
              </w:rPr>
              <w:t>еренесен в пункт 7 Правил и изложен в новой редакции</w:t>
            </w:r>
            <w:r>
              <w:rPr>
                <w:bCs/>
              </w:rPr>
              <w:t>.</w:t>
            </w:r>
            <w:proofErr w:type="gramEnd"/>
          </w:p>
        </w:tc>
        <w:tc>
          <w:tcPr>
            <w:tcW w:w="2693" w:type="dxa"/>
          </w:tcPr>
          <w:p w:rsidR="006B5FA0" w:rsidRPr="002F439B" w:rsidRDefault="00A85A87" w:rsidP="0005551C">
            <w:pPr>
              <w:widowControl w:val="0"/>
              <w:shd w:val="clear" w:color="auto" w:fill="FFFFFF" w:themeFill="background1"/>
              <w:ind w:firstLine="288"/>
              <w:jc w:val="both"/>
              <w:rPr>
                <w:color w:val="000000"/>
              </w:rPr>
            </w:pPr>
            <w:proofErr w:type="gramStart"/>
            <w:r>
              <w:rPr>
                <w:bCs/>
              </w:rPr>
              <w:t>П</w:t>
            </w:r>
            <w:r w:rsidR="006B5FA0" w:rsidRPr="002F439B">
              <w:rPr>
                <w:bCs/>
              </w:rPr>
              <w:t>еренесен в пункт 7  Правил и изложен в новой редакции</w:t>
            </w:r>
            <w:proofErr w:type="gramEnd"/>
          </w:p>
        </w:tc>
      </w:tr>
      <w:tr w:rsidR="006B5FA0" w:rsidRPr="002F439B" w:rsidTr="0005551C">
        <w:tc>
          <w:tcPr>
            <w:tcW w:w="710" w:type="dxa"/>
          </w:tcPr>
          <w:p w:rsidR="006B5FA0" w:rsidRPr="002F439B" w:rsidRDefault="006B5FA0" w:rsidP="0005551C">
            <w:pPr>
              <w:widowControl w:val="0"/>
              <w:shd w:val="clear" w:color="auto" w:fill="FFFFFF" w:themeFill="background1"/>
              <w:ind w:left="-83"/>
              <w:jc w:val="center"/>
              <w:rPr>
                <w:bCs/>
              </w:rPr>
            </w:pPr>
            <w:r w:rsidRPr="002F439B">
              <w:rPr>
                <w:bCs/>
              </w:rPr>
              <w:lastRenderedPageBreak/>
              <w:t>1</w:t>
            </w:r>
            <w:r w:rsidR="00E564B4" w:rsidRPr="002F439B">
              <w:rPr>
                <w:bCs/>
              </w:rPr>
              <w:t>9</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12</w:t>
            </w:r>
            <w:r w:rsidRPr="002F439B">
              <w:rPr>
                <w:bCs/>
              </w:rPr>
              <w:t xml:space="preserve"> </w:t>
            </w:r>
          </w:p>
        </w:tc>
        <w:tc>
          <w:tcPr>
            <w:tcW w:w="5103" w:type="dxa"/>
          </w:tcPr>
          <w:p w:rsidR="006B5FA0" w:rsidRPr="002F439B" w:rsidRDefault="006B5FA0" w:rsidP="0005551C">
            <w:pPr>
              <w:ind w:firstLine="288"/>
              <w:jc w:val="both"/>
              <w:rPr>
                <w:color w:val="000000"/>
              </w:rPr>
            </w:pPr>
            <w:r w:rsidRPr="004678CD">
              <w:rPr>
                <w:b/>
                <w:color w:val="000000"/>
              </w:rPr>
              <w:t>12.</w:t>
            </w:r>
            <w:r w:rsidRPr="002F439B">
              <w:rPr>
                <w:color w:val="000000"/>
              </w:rPr>
              <w:t xml:space="preserve"> </w:t>
            </w:r>
            <w:r w:rsidRPr="004678CD">
              <w:rPr>
                <w:b/>
                <w:color w:val="000000"/>
              </w:rPr>
              <w:t xml:space="preserve">В случае осуществления обмена или возврата товара на условиях, </w:t>
            </w:r>
            <w:r w:rsidRPr="004678CD">
              <w:rPr>
                <w:b/>
                <w:color w:val="000000"/>
              </w:rPr>
              <w:lastRenderedPageBreak/>
              <w:t xml:space="preserve">предусмотренных статьей 14 Закона Республики Казахстан </w:t>
            </w:r>
            <w:r w:rsidR="007556E8" w:rsidRPr="004678CD">
              <w:rPr>
                <w:b/>
                <w:color w:val="000000"/>
              </w:rPr>
              <w:t>«</w:t>
            </w:r>
            <w:r w:rsidRPr="004678CD">
              <w:rPr>
                <w:b/>
                <w:color w:val="000000"/>
              </w:rPr>
              <w:t>О защите прав потребителей</w:t>
            </w:r>
            <w:r w:rsidR="007556E8" w:rsidRPr="004678CD">
              <w:rPr>
                <w:b/>
                <w:color w:val="000000"/>
              </w:rPr>
              <w:t>«</w:t>
            </w:r>
            <w:r w:rsidRPr="004678CD">
              <w:rPr>
                <w:b/>
                <w:color w:val="000000"/>
              </w:rPr>
              <w:t xml:space="preserve">, предоставленный ранее документ (чек) </w:t>
            </w:r>
            <w:r w:rsidR="007556E8" w:rsidRPr="004678CD">
              <w:rPr>
                <w:b/>
                <w:color w:val="000000"/>
              </w:rPr>
              <w:t>«такс фри»</w:t>
            </w:r>
            <w:r w:rsidRPr="004678CD">
              <w:rPr>
                <w:b/>
                <w:color w:val="000000"/>
              </w:rPr>
              <w:t xml:space="preserve"> подлежит возврату субъекту торговой деятельности в системе </w:t>
            </w:r>
            <w:r w:rsidR="007556E8" w:rsidRPr="004678CD">
              <w:rPr>
                <w:b/>
                <w:color w:val="000000"/>
              </w:rPr>
              <w:t>«такс фри»</w:t>
            </w:r>
            <w:r w:rsidRPr="004678CD">
              <w:rPr>
                <w:b/>
                <w:color w:val="000000"/>
              </w:rPr>
              <w:t xml:space="preserve">, который в случае обмена товара предоставляет новый документ (чек) </w:t>
            </w:r>
            <w:r w:rsidR="007556E8" w:rsidRPr="004678CD">
              <w:rPr>
                <w:b/>
                <w:color w:val="000000"/>
              </w:rPr>
              <w:t>«такс фри»</w:t>
            </w:r>
            <w:r w:rsidRPr="004678CD">
              <w:rPr>
                <w:b/>
                <w:color w:val="000000"/>
              </w:rPr>
              <w:t xml:space="preserve">, а также </w:t>
            </w:r>
            <w:proofErr w:type="gramStart"/>
            <w:r w:rsidRPr="004678CD">
              <w:rPr>
                <w:b/>
                <w:color w:val="000000"/>
              </w:rPr>
              <w:t>дополнительную</w:t>
            </w:r>
            <w:proofErr w:type="gramEnd"/>
            <w:r w:rsidRPr="004678CD">
              <w:rPr>
                <w:b/>
                <w:color w:val="000000"/>
              </w:rPr>
              <w:t xml:space="preserve"> счет-фактуру.</w:t>
            </w:r>
          </w:p>
        </w:tc>
        <w:tc>
          <w:tcPr>
            <w:tcW w:w="5103" w:type="dxa"/>
          </w:tcPr>
          <w:p w:rsidR="006B5FA0" w:rsidRPr="004678CD" w:rsidRDefault="006B5FA0" w:rsidP="0005551C">
            <w:pPr>
              <w:shd w:val="clear" w:color="auto" w:fill="FFFFFF" w:themeFill="background1"/>
              <w:tabs>
                <w:tab w:val="left" w:pos="601"/>
              </w:tabs>
              <w:spacing w:line="240" w:lineRule="atLeast"/>
              <w:ind w:firstLine="288"/>
              <w:jc w:val="both"/>
              <w:rPr>
                <w:b/>
              </w:rPr>
            </w:pPr>
            <w:r w:rsidRPr="004678CD">
              <w:rPr>
                <w:b/>
              </w:rPr>
              <w:lastRenderedPageBreak/>
              <w:t>8.</w:t>
            </w:r>
            <w:r w:rsidRPr="002F439B">
              <w:t xml:space="preserve"> </w:t>
            </w:r>
            <w:r w:rsidRPr="004678CD">
              <w:rPr>
                <w:b/>
              </w:rPr>
              <w:t xml:space="preserve">При возврате в соответствии со статьей 14 Закона Республики Казахстан </w:t>
            </w:r>
            <w:r w:rsidR="007556E8" w:rsidRPr="004678CD">
              <w:rPr>
                <w:b/>
              </w:rPr>
              <w:t>«</w:t>
            </w:r>
            <w:r w:rsidRPr="004678CD">
              <w:rPr>
                <w:b/>
              </w:rPr>
              <w:t xml:space="preserve">О защите </w:t>
            </w:r>
            <w:r w:rsidRPr="004678CD">
              <w:rPr>
                <w:b/>
              </w:rPr>
              <w:lastRenderedPageBreak/>
              <w:t>прав потребителей</w:t>
            </w:r>
            <w:r w:rsidR="007556E8" w:rsidRPr="004678CD">
              <w:rPr>
                <w:b/>
              </w:rPr>
              <w:t>«</w:t>
            </w:r>
            <w:r w:rsidRPr="004678CD">
              <w:rPr>
                <w:b/>
              </w:rPr>
              <w:t xml:space="preserve"> приобретенного товара, ранее представленный документ </w:t>
            </w:r>
            <w:r w:rsidR="007556E8" w:rsidRPr="004678CD">
              <w:rPr>
                <w:b/>
              </w:rPr>
              <w:t>«такс фри»</w:t>
            </w:r>
            <w:r w:rsidRPr="004678CD">
              <w:rPr>
                <w:b/>
              </w:rPr>
              <w:t xml:space="preserve"> на товар подлежат возврату покупателем субъекту торговой деятельности, который проводит в системе учета товара и в ИС </w:t>
            </w:r>
            <w:r w:rsidR="007556E8" w:rsidRPr="004678CD">
              <w:rPr>
                <w:b/>
              </w:rPr>
              <w:t>«такс фри»</w:t>
            </w:r>
            <w:r w:rsidRPr="004678CD">
              <w:rPr>
                <w:b/>
              </w:rPr>
              <w:t xml:space="preserve"> операции по возврату товара и аннулированию чека ККМ.</w:t>
            </w:r>
          </w:p>
          <w:p w:rsidR="006B5FA0" w:rsidRPr="002F439B" w:rsidRDefault="006B5FA0" w:rsidP="0005551C">
            <w:pPr>
              <w:tabs>
                <w:tab w:val="left" w:pos="601"/>
              </w:tabs>
              <w:spacing w:line="240" w:lineRule="atLeast"/>
              <w:ind w:firstLine="288"/>
              <w:jc w:val="both"/>
              <w:rPr>
                <w:color w:val="000000"/>
              </w:rPr>
            </w:pPr>
            <w:r w:rsidRPr="004678CD">
              <w:rPr>
                <w:b/>
              </w:rPr>
              <w:t>При обмене товара в соответствии со статьей 14 Закона</w:t>
            </w:r>
            <w:r w:rsidRPr="004678CD" w:rsidDel="00E553F4">
              <w:rPr>
                <w:b/>
              </w:rPr>
              <w:t xml:space="preserve"> </w:t>
            </w:r>
            <w:r w:rsidRPr="004678CD">
              <w:rPr>
                <w:b/>
              </w:rPr>
              <w:t xml:space="preserve">Республики Казахстан </w:t>
            </w:r>
            <w:r w:rsidR="007556E8" w:rsidRPr="004678CD">
              <w:rPr>
                <w:b/>
              </w:rPr>
              <w:t>«</w:t>
            </w:r>
            <w:r w:rsidRPr="004678CD">
              <w:rPr>
                <w:b/>
              </w:rPr>
              <w:t>О защите прав потребителей</w:t>
            </w:r>
            <w:r w:rsidR="007556E8" w:rsidRPr="004678CD">
              <w:rPr>
                <w:b/>
              </w:rPr>
              <w:t>«</w:t>
            </w:r>
            <w:r w:rsidRPr="004678CD">
              <w:rPr>
                <w:b/>
              </w:rPr>
              <w:t xml:space="preserve"> ранее представленный документ </w:t>
            </w:r>
            <w:r w:rsidR="007556E8" w:rsidRPr="004678CD">
              <w:rPr>
                <w:b/>
              </w:rPr>
              <w:t>«такс фри»</w:t>
            </w:r>
            <w:r w:rsidRPr="004678CD">
              <w:rPr>
                <w:b/>
              </w:rPr>
              <w:t xml:space="preserve"> на товар подлежат возврату субъекту торговой деятельности и их аннулированию в ИС </w:t>
            </w:r>
            <w:r w:rsidR="007556E8" w:rsidRPr="004678CD">
              <w:rPr>
                <w:b/>
              </w:rPr>
              <w:t>«такс фри»</w:t>
            </w:r>
            <w:r w:rsidRPr="004678CD">
              <w:rPr>
                <w:b/>
              </w:rPr>
              <w:t xml:space="preserve"> и ККМ с оформлением </w:t>
            </w:r>
            <w:r w:rsidRPr="004678CD">
              <w:rPr>
                <w:b/>
                <w:color w:val="000000"/>
              </w:rPr>
              <w:t xml:space="preserve">нового документа </w:t>
            </w:r>
            <w:r w:rsidR="007556E8" w:rsidRPr="004678CD">
              <w:rPr>
                <w:b/>
                <w:color w:val="000000"/>
              </w:rPr>
              <w:t>«такс фри»</w:t>
            </w:r>
            <w:r w:rsidRPr="004678CD">
              <w:rPr>
                <w:b/>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 xml:space="preserve">Изменен порядковый номер </w:t>
            </w:r>
            <w:r w:rsidRPr="002F439B">
              <w:rPr>
                <w:color w:val="000000"/>
              </w:rPr>
              <w:lastRenderedPageBreak/>
              <w:t>пункта и изложен в новой редакции.</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rPr>
            </w:pPr>
            <w:r w:rsidRPr="002F439B">
              <w:rPr>
                <w:bCs/>
              </w:rPr>
              <w:lastRenderedPageBreak/>
              <w:t>20</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13</w:t>
            </w:r>
            <w:r w:rsidRPr="002F439B">
              <w:rPr>
                <w:bCs/>
              </w:rPr>
              <w:t xml:space="preserve"> </w:t>
            </w:r>
          </w:p>
        </w:tc>
        <w:tc>
          <w:tcPr>
            <w:tcW w:w="5103" w:type="dxa"/>
          </w:tcPr>
          <w:p w:rsidR="006B5FA0" w:rsidRPr="002F439B" w:rsidRDefault="006B5FA0" w:rsidP="0005551C">
            <w:pPr>
              <w:ind w:firstLine="288"/>
              <w:jc w:val="both"/>
              <w:rPr>
                <w:color w:val="000000"/>
              </w:rPr>
            </w:pPr>
            <w:r w:rsidRPr="004678CD">
              <w:rPr>
                <w:b/>
                <w:color w:val="000000"/>
              </w:rPr>
              <w:t>13.</w:t>
            </w:r>
            <w:r w:rsidRPr="002F439B">
              <w:rPr>
                <w:color w:val="000000"/>
              </w:rPr>
              <w:t xml:space="preserve"> Покупатель до прохождения пунктов пропуска через Государственную границу Республики Казахстан, расположенных в зданиях международных аэропортов городов </w:t>
            </w:r>
            <w:r w:rsidRPr="004678CD">
              <w:rPr>
                <w:b/>
                <w:color w:val="000000"/>
              </w:rPr>
              <w:t>Астана, Алматы, Шымкент и Туркестан</w:t>
            </w:r>
            <w:r w:rsidRPr="002F439B">
              <w:rPr>
                <w:color w:val="000000"/>
              </w:rPr>
              <w:t xml:space="preserve">, предъявляет к таможенному осмотру приобретенные товары, документы </w:t>
            </w:r>
            <w:r w:rsidRPr="004678CD">
              <w:rPr>
                <w:b/>
                <w:color w:val="000000"/>
              </w:rPr>
              <w:t>(чеки)</w:t>
            </w:r>
            <w:r w:rsidRPr="002F439B">
              <w:rPr>
                <w:color w:val="000000"/>
              </w:rPr>
              <w:t xml:space="preserve"> </w:t>
            </w:r>
            <w:r w:rsidR="007556E8">
              <w:rPr>
                <w:color w:val="000000"/>
              </w:rPr>
              <w:t>«такс фри»</w:t>
            </w:r>
            <w:r w:rsidRPr="002F439B">
              <w:rPr>
                <w:color w:val="000000"/>
              </w:rPr>
              <w:t>, чеки контрольно-кассовой машины, оформленные на покупателя, документ, удостоверяющий личность (паспорт) гражданина иностранного государства и посадочный талон.</w:t>
            </w:r>
          </w:p>
        </w:tc>
        <w:tc>
          <w:tcPr>
            <w:tcW w:w="5103" w:type="dxa"/>
          </w:tcPr>
          <w:p w:rsidR="006B5FA0" w:rsidRPr="002F439B" w:rsidRDefault="006B5FA0" w:rsidP="0005551C">
            <w:pPr>
              <w:tabs>
                <w:tab w:val="left" w:pos="601"/>
              </w:tabs>
              <w:spacing w:line="240" w:lineRule="atLeast"/>
              <w:ind w:firstLine="288"/>
              <w:jc w:val="both"/>
              <w:rPr>
                <w:color w:val="000000"/>
              </w:rPr>
            </w:pPr>
            <w:r w:rsidRPr="004678CD">
              <w:rPr>
                <w:b/>
                <w:color w:val="000000"/>
              </w:rPr>
              <w:t>9.</w:t>
            </w:r>
            <w:r w:rsidRPr="002F439B">
              <w:rPr>
                <w:color w:val="000000"/>
              </w:rPr>
              <w:t xml:space="preserve"> Покупатель до прохождения пунктов пропуска через Государственную границу Республики Казахстан, расположенных в зданиях международных аэропортов городов</w:t>
            </w:r>
            <w:r w:rsidRPr="004678CD">
              <w:rPr>
                <w:b/>
                <w:color w:val="000000"/>
              </w:rPr>
              <w:t>, определенных пунктом 3 настоящих Правил</w:t>
            </w:r>
            <w:r w:rsidRPr="002F439B">
              <w:rPr>
                <w:color w:val="000000"/>
              </w:rPr>
              <w:t xml:space="preserve">, предъявляет к таможенному осмотру приобретенные товары, документы </w:t>
            </w:r>
            <w:r w:rsidR="007556E8">
              <w:rPr>
                <w:color w:val="000000"/>
              </w:rPr>
              <w:t>«такс фри»</w:t>
            </w:r>
            <w:r w:rsidRPr="002F439B">
              <w:rPr>
                <w:color w:val="FF0000"/>
              </w:rPr>
              <w:t xml:space="preserve">, </w:t>
            </w:r>
            <w:r w:rsidRPr="002F439B">
              <w:rPr>
                <w:color w:val="000000"/>
              </w:rPr>
              <w:t>оформленные на покупателя, документ, удостоверяющий личность (паспорт) гражданина иностранного государства и посадочный талон.</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t>Изменен порядковый номер пункта и изложен в новой редакции с приведением в соответствие с пунктом 3 используемого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rPr>
            </w:pPr>
            <w:r w:rsidRPr="002F439B">
              <w:rPr>
                <w:bCs/>
              </w:rPr>
              <w:t>21</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14</w:t>
            </w:r>
            <w:r w:rsidRPr="002F439B">
              <w:rPr>
                <w:bCs/>
              </w:rPr>
              <w:t xml:space="preserve"> </w:t>
            </w:r>
          </w:p>
        </w:tc>
        <w:tc>
          <w:tcPr>
            <w:tcW w:w="5103" w:type="dxa"/>
          </w:tcPr>
          <w:p w:rsidR="006B5FA0" w:rsidRPr="002F439B" w:rsidRDefault="006B5FA0" w:rsidP="0005551C">
            <w:pPr>
              <w:ind w:firstLine="288"/>
              <w:jc w:val="both"/>
            </w:pPr>
            <w:r w:rsidRPr="004678CD">
              <w:rPr>
                <w:b/>
                <w:color w:val="000000"/>
              </w:rPr>
              <w:t>14.</w:t>
            </w:r>
            <w:r w:rsidRPr="002F439B">
              <w:rPr>
                <w:color w:val="000000"/>
              </w:rPr>
              <w:t xml:space="preserve"> Таможенный осмотр в рамках системы </w:t>
            </w:r>
            <w:r w:rsidR="007556E8">
              <w:rPr>
                <w:color w:val="000000"/>
              </w:rPr>
              <w:t>«такс фри»</w:t>
            </w:r>
            <w:r w:rsidRPr="002F439B">
              <w:rPr>
                <w:color w:val="000000"/>
              </w:rPr>
              <w:t xml:space="preserve"> проводится уполномоченным должностным лицом </w:t>
            </w:r>
            <w:r w:rsidRPr="004678CD">
              <w:rPr>
                <w:b/>
                <w:color w:val="000000"/>
              </w:rPr>
              <w:t>органа государственных доходов</w:t>
            </w:r>
            <w:r w:rsidRPr="002F439B">
              <w:rPr>
                <w:color w:val="000000"/>
              </w:rPr>
              <w:t xml:space="preserve"> путем внешнего визуального осмотра товаров с целью установления идентичности </w:t>
            </w:r>
            <w:r w:rsidRPr="002F439B">
              <w:rPr>
                <w:color w:val="000000"/>
              </w:rPr>
              <w:lastRenderedPageBreak/>
              <w:t xml:space="preserve">сведений, отраженных в документах </w:t>
            </w:r>
            <w:r w:rsidRPr="004678CD">
              <w:rPr>
                <w:b/>
                <w:color w:val="000000"/>
              </w:rPr>
              <w:t>(чеках)</w:t>
            </w:r>
            <w:r w:rsidRPr="002F439B">
              <w:rPr>
                <w:color w:val="000000"/>
              </w:rPr>
              <w:t xml:space="preserve"> </w:t>
            </w:r>
            <w:r w:rsidR="007556E8">
              <w:rPr>
                <w:color w:val="000000"/>
              </w:rPr>
              <w:t>«такс фри»</w:t>
            </w:r>
            <w:r w:rsidRPr="002F439B">
              <w:rPr>
                <w:color w:val="000000"/>
              </w:rPr>
              <w:t>, с представленными к осмотру товарами.</w:t>
            </w:r>
          </w:p>
          <w:p w:rsidR="006B5FA0" w:rsidRPr="002F439B" w:rsidRDefault="006B5FA0" w:rsidP="0005551C">
            <w:pPr>
              <w:ind w:firstLine="288"/>
              <w:jc w:val="both"/>
              <w:rPr>
                <w:color w:val="000000"/>
              </w:rPr>
            </w:pPr>
            <w:r w:rsidRPr="002F439B">
              <w:rPr>
                <w:color w:val="000000"/>
              </w:rPr>
              <w:t xml:space="preserve">Уполномоченное должностное лицо </w:t>
            </w:r>
            <w:r w:rsidRPr="004678CD">
              <w:rPr>
                <w:b/>
                <w:color w:val="000000"/>
              </w:rPr>
              <w:t>органа государственных доходов</w:t>
            </w:r>
            <w:r w:rsidRPr="002F439B">
              <w:rPr>
                <w:color w:val="000000"/>
              </w:rPr>
              <w:t xml:space="preserve"> в случае достоверности сведений, отраженных в документах </w:t>
            </w:r>
            <w:r w:rsidRPr="004678CD">
              <w:rPr>
                <w:b/>
                <w:color w:val="000000"/>
              </w:rPr>
              <w:t>(чеках)</w:t>
            </w:r>
            <w:r w:rsidRPr="002F439B">
              <w:rPr>
                <w:color w:val="000000"/>
              </w:rPr>
              <w:t xml:space="preserve"> </w:t>
            </w:r>
            <w:r w:rsidR="007556E8">
              <w:rPr>
                <w:color w:val="000000"/>
              </w:rPr>
              <w:t>«такс фри»</w:t>
            </w:r>
            <w:r w:rsidRPr="002F439B">
              <w:rPr>
                <w:color w:val="000000"/>
              </w:rPr>
              <w:t xml:space="preserve">, проставляет отметку (личная номерная печать) о проведении осмотра на таких документах </w:t>
            </w:r>
            <w:r w:rsidRPr="004678CD">
              <w:rPr>
                <w:b/>
                <w:color w:val="000000"/>
              </w:rPr>
              <w:t>(чеках)</w:t>
            </w:r>
            <w:r w:rsidRPr="002F439B">
              <w:rPr>
                <w:color w:val="000000"/>
              </w:rPr>
              <w:t xml:space="preserve"> </w:t>
            </w:r>
            <w:r w:rsidR="007556E8">
              <w:rPr>
                <w:color w:val="000000"/>
              </w:rPr>
              <w:t>«такс фри»</w:t>
            </w:r>
            <w:r w:rsidRPr="002F439B">
              <w:rPr>
                <w:color w:val="000000"/>
              </w:rPr>
              <w:t>.</w:t>
            </w:r>
          </w:p>
        </w:tc>
        <w:tc>
          <w:tcPr>
            <w:tcW w:w="5103" w:type="dxa"/>
          </w:tcPr>
          <w:p w:rsidR="006B5FA0" w:rsidRPr="002F439B" w:rsidRDefault="006B5FA0" w:rsidP="0005551C">
            <w:pPr>
              <w:spacing w:line="240" w:lineRule="atLeast"/>
              <w:ind w:firstLine="288"/>
              <w:jc w:val="both"/>
            </w:pPr>
            <w:r w:rsidRPr="004678CD">
              <w:rPr>
                <w:b/>
                <w:color w:val="000000"/>
              </w:rPr>
              <w:lastRenderedPageBreak/>
              <w:t>10.</w:t>
            </w:r>
            <w:r w:rsidRPr="002F439B">
              <w:rPr>
                <w:color w:val="000000"/>
              </w:rPr>
              <w:t xml:space="preserve"> Таможенный осмотр в рамках системы </w:t>
            </w:r>
            <w:r w:rsidR="007556E8">
              <w:rPr>
                <w:color w:val="000000"/>
              </w:rPr>
              <w:t>«такс фри»</w:t>
            </w:r>
            <w:r w:rsidRPr="002F439B">
              <w:rPr>
                <w:color w:val="000000"/>
              </w:rPr>
              <w:t xml:space="preserve"> проводится уполномоченным должностным лицом </w:t>
            </w:r>
            <w:r w:rsidRPr="004678CD">
              <w:rPr>
                <w:b/>
                <w:color w:val="000000"/>
              </w:rPr>
              <w:t>ОГД</w:t>
            </w:r>
            <w:r w:rsidRPr="002F439B">
              <w:rPr>
                <w:color w:val="000000"/>
              </w:rPr>
              <w:t xml:space="preserve"> путем внешнего визуального осмотра товаров с целью установления идентичности сведений, </w:t>
            </w:r>
            <w:r w:rsidRPr="002F439B">
              <w:rPr>
                <w:color w:val="000000"/>
              </w:rPr>
              <w:lastRenderedPageBreak/>
              <w:t xml:space="preserve">отраженных в документах </w:t>
            </w:r>
            <w:r w:rsidR="007556E8">
              <w:rPr>
                <w:color w:val="000000"/>
              </w:rPr>
              <w:t>«такс фри»</w:t>
            </w:r>
            <w:r w:rsidRPr="002F439B">
              <w:rPr>
                <w:color w:val="000000"/>
              </w:rPr>
              <w:t>, с представленными к осмотру товарами.</w:t>
            </w:r>
          </w:p>
          <w:p w:rsidR="006B5FA0" w:rsidRPr="002F439B" w:rsidRDefault="006B5FA0" w:rsidP="0005551C">
            <w:pPr>
              <w:shd w:val="clear" w:color="auto" w:fill="FFFFFF" w:themeFill="background1"/>
              <w:ind w:firstLine="288"/>
              <w:jc w:val="both"/>
              <w:rPr>
                <w:color w:val="000000"/>
              </w:rPr>
            </w:pPr>
            <w:r w:rsidRPr="002F439B">
              <w:rPr>
                <w:color w:val="000000"/>
              </w:rPr>
              <w:t xml:space="preserve">Уполномоченное должностное лицо </w:t>
            </w:r>
            <w:r w:rsidRPr="004678CD">
              <w:rPr>
                <w:b/>
                <w:color w:val="000000"/>
              </w:rPr>
              <w:t>ОГД</w:t>
            </w:r>
            <w:r w:rsidRPr="002F439B">
              <w:rPr>
                <w:color w:val="000000"/>
              </w:rPr>
              <w:t xml:space="preserve"> в случае достоверности сведений, отраженных в документах </w:t>
            </w:r>
            <w:r w:rsidR="007556E8">
              <w:rPr>
                <w:color w:val="000000"/>
              </w:rPr>
              <w:t>«такс фри»</w:t>
            </w:r>
            <w:r w:rsidRPr="002F439B">
              <w:rPr>
                <w:color w:val="000000"/>
              </w:rPr>
              <w:t>, проставляет отметку (личная номерная печать</w:t>
            </w:r>
            <w:r w:rsidRPr="004678CD">
              <w:rPr>
                <w:b/>
                <w:color w:val="000000"/>
              </w:rPr>
              <w:t>, ЭЦП</w:t>
            </w:r>
            <w:r w:rsidRPr="002F439B">
              <w:rPr>
                <w:color w:val="000000"/>
              </w:rPr>
              <w:t xml:space="preserve">) о проведении осмотра на таких документах </w:t>
            </w:r>
            <w:r w:rsidR="007556E8">
              <w:rPr>
                <w:color w:val="000000"/>
              </w:rPr>
              <w:t>«такс фри»</w:t>
            </w:r>
            <w:r w:rsidRPr="002F439B">
              <w:rPr>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 xml:space="preserve">Изменен порядковый номер пункта и изложен в новой редакции с приведением в </w:t>
            </w:r>
            <w:r w:rsidRPr="002F439B">
              <w:rPr>
                <w:color w:val="000000"/>
              </w:rPr>
              <w:lastRenderedPageBreak/>
              <w:t>соответствие с дополнениями и сокращениями,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rPr>
            </w:pPr>
            <w:r w:rsidRPr="002F439B">
              <w:rPr>
                <w:bCs/>
              </w:rPr>
              <w:lastRenderedPageBreak/>
              <w:t>22</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15</w:t>
            </w:r>
            <w:r w:rsidRPr="002F439B">
              <w:rPr>
                <w:bCs/>
              </w:rPr>
              <w:t xml:space="preserve"> </w:t>
            </w:r>
          </w:p>
        </w:tc>
        <w:tc>
          <w:tcPr>
            <w:tcW w:w="5103" w:type="dxa"/>
          </w:tcPr>
          <w:p w:rsidR="006B5FA0" w:rsidRPr="002F439B" w:rsidRDefault="006B5FA0" w:rsidP="0005551C">
            <w:pPr>
              <w:ind w:firstLine="288"/>
              <w:jc w:val="both"/>
              <w:rPr>
                <w:color w:val="000000"/>
              </w:rPr>
            </w:pPr>
            <w:r w:rsidRPr="002F439B">
              <w:rPr>
                <w:b/>
                <w:color w:val="000000"/>
              </w:rPr>
              <w:t>15.</w:t>
            </w:r>
            <w:r w:rsidRPr="002F439B">
              <w:rPr>
                <w:color w:val="000000"/>
              </w:rPr>
              <w:t xml:space="preserve"> </w:t>
            </w:r>
            <w:proofErr w:type="gramStart"/>
            <w:r w:rsidRPr="002F439B">
              <w:rPr>
                <w:color w:val="000000"/>
              </w:rPr>
              <w:t xml:space="preserve">Покупатель, после прохождения процедуры осмотра товаров уполномоченным должностным лицом </w:t>
            </w:r>
            <w:r w:rsidRPr="002F439B">
              <w:rPr>
                <w:b/>
                <w:color w:val="000000"/>
              </w:rPr>
              <w:t>органа государственных доходов</w:t>
            </w:r>
            <w:r w:rsidRPr="002F439B">
              <w:rPr>
                <w:color w:val="000000"/>
              </w:rPr>
              <w:t xml:space="preserve"> и паспортного контроля в международных аэропортах городов </w:t>
            </w:r>
            <w:r w:rsidRPr="002F439B">
              <w:rPr>
                <w:b/>
                <w:color w:val="000000"/>
              </w:rPr>
              <w:t>Астана, Алматы, Шымкент и Туркестан, предоставляет</w:t>
            </w:r>
            <w:r w:rsidRPr="002F439B">
              <w:rPr>
                <w:color w:val="000000"/>
              </w:rPr>
              <w:t xml:space="preserve"> документ </w:t>
            </w:r>
            <w:r w:rsidRPr="002F439B">
              <w:rPr>
                <w:b/>
                <w:color w:val="000000"/>
              </w:rPr>
              <w:t>(чек)</w:t>
            </w:r>
            <w:r w:rsidRPr="002F439B">
              <w:rPr>
                <w:color w:val="000000"/>
              </w:rPr>
              <w:t xml:space="preserve"> </w:t>
            </w:r>
            <w:r w:rsidR="007556E8">
              <w:rPr>
                <w:color w:val="000000"/>
              </w:rPr>
              <w:t>«такс фри»</w:t>
            </w:r>
            <w:r w:rsidRPr="002F439B">
              <w:rPr>
                <w:color w:val="000000"/>
              </w:rPr>
              <w:t xml:space="preserve"> с отметкой (личная номерная печать) о проведении осмотра органа государственных доходов оператору системы </w:t>
            </w:r>
            <w:r w:rsidR="007556E8">
              <w:rPr>
                <w:color w:val="000000"/>
              </w:rPr>
              <w:t>«такс фри»</w:t>
            </w:r>
            <w:r w:rsidRPr="002F439B">
              <w:rPr>
                <w:color w:val="000000"/>
              </w:rPr>
              <w:t xml:space="preserve"> через специальный почтовый ящик </w:t>
            </w:r>
            <w:r w:rsidR="007556E8">
              <w:rPr>
                <w:color w:val="000000"/>
              </w:rPr>
              <w:t>«такс фри»</w:t>
            </w:r>
            <w:r w:rsidRPr="002F439B">
              <w:rPr>
                <w:color w:val="000000"/>
              </w:rPr>
              <w:t xml:space="preserve">, расположенный в зоне посадки международных аэропортов городов </w:t>
            </w:r>
            <w:r w:rsidRPr="002F439B">
              <w:rPr>
                <w:b/>
                <w:color w:val="000000"/>
              </w:rPr>
              <w:t>Астана, Алматы, Шымкент</w:t>
            </w:r>
            <w:proofErr w:type="gramEnd"/>
            <w:r w:rsidRPr="002F439B">
              <w:rPr>
                <w:b/>
                <w:color w:val="000000"/>
              </w:rPr>
              <w:t xml:space="preserve"> и Туркестан</w:t>
            </w:r>
            <w:r w:rsidRPr="002F439B">
              <w:rPr>
                <w:color w:val="000000"/>
              </w:rPr>
              <w:t>, или иным способом доставки (почтовая связь).</w:t>
            </w:r>
          </w:p>
        </w:tc>
        <w:tc>
          <w:tcPr>
            <w:tcW w:w="5103" w:type="dxa"/>
          </w:tcPr>
          <w:p w:rsidR="006B5FA0" w:rsidRPr="002F439B" w:rsidRDefault="00C61283" w:rsidP="0005551C">
            <w:pPr>
              <w:spacing w:line="240" w:lineRule="atLeast"/>
              <w:ind w:firstLine="459"/>
              <w:jc w:val="both"/>
              <w:rPr>
                <w:color w:val="000000"/>
              </w:rPr>
            </w:pPr>
            <w:bookmarkStart w:id="6" w:name="z55"/>
            <w:r w:rsidRPr="002F439B">
              <w:rPr>
                <w:b/>
                <w:color w:val="000000"/>
              </w:rPr>
              <w:t>11.</w:t>
            </w:r>
            <w:r w:rsidRPr="002F439B">
              <w:rPr>
                <w:color w:val="000000"/>
              </w:rPr>
              <w:t xml:space="preserve"> </w:t>
            </w:r>
            <w:proofErr w:type="gramStart"/>
            <w:r w:rsidRPr="002F439B">
              <w:t xml:space="preserve">Покупатель, после прохождения в зоне таможенного осмотра процедуры осмотра товаров </w:t>
            </w:r>
            <w:r w:rsidRPr="002F439B">
              <w:rPr>
                <w:color w:val="000000"/>
              </w:rPr>
              <w:t>уполномоченным должностным лицом</w:t>
            </w:r>
            <w:r w:rsidRPr="002F439B">
              <w:t xml:space="preserve"> </w:t>
            </w:r>
            <w:r w:rsidRPr="002F439B">
              <w:rPr>
                <w:b/>
              </w:rPr>
              <w:t>ОГД</w:t>
            </w:r>
            <w:r w:rsidRPr="002F439B">
              <w:t xml:space="preserve"> и паспортного контроля в международных аэропортах</w:t>
            </w:r>
            <w:r w:rsidRPr="002F439B">
              <w:rPr>
                <w:color w:val="000000"/>
              </w:rPr>
              <w:t xml:space="preserve"> городов, </w:t>
            </w:r>
            <w:r w:rsidRPr="002F439B">
              <w:rPr>
                <w:b/>
                <w:color w:val="000000"/>
              </w:rPr>
              <w:t xml:space="preserve">определенных пунктом 3 </w:t>
            </w:r>
            <w:r w:rsidRPr="002F439B">
              <w:rPr>
                <w:b/>
              </w:rPr>
              <w:t>настоящих Правил</w:t>
            </w:r>
            <w:r w:rsidRPr="002F439B">
              <w:t xml:space="preserve">, направляет документ </w:t>
            </w:r>
            <w:r w:rsidR="007556E8">
              <w:t>«такс фри»</w:t>
            </w:r>
            <w:r w:rsidRPr="002F439B">
              <w:t xml:space="preserve"> с отметкой о проведении осмотра </w:t>
            </w:r>
            <w:r w:rsidRPr="002F439B">
              <w:rPr>
                <w:b/>
              </w:rPr>
              <w:t>ОГД</w:t>
            </w:r>
            <w:r w:rsidRPr="002F439B">
              <w:t xml:space="preserve"> (личная номерная печать) оператору через специальный почтовый ящик </w:t>
            </w:r>
            <w:r w:rsidR="007556E8">
              <w:t>«такс фри»</w:t>
            </w:r>
            <w:r w:rsidRPr="002F439B">
              <w:t xml:space="preserve">, расположенный в зоне посадки международных аэропортов, </w:t>
            </w:r>
            <w:r w:rsidRPr="002F439B">
              <w:rPr>
                <w:color w:val="000000"/>
              </w:rPr>
              <w:t xml:space="preserve">городов, </w:t>
            </w:r>
            <w:r w:rsidRPr="002F439B">
              <w:rPr>
                <w:b/>
                <w:color w:val="000000"/>
              </w:rPr>
              <w:t xml:space="preserve">определенных пунктом 3 </w:t>
            </w:r>
            <w:r w:rsidRPr="002F439B">
              <w:rPr>
                <w:b/>
              </w:rPr>
              <w:t>настоящих Правил</w:t>
            </w:r>
            <w:r w:rsidRPr="002F439B">
              <w:t>, или иным</w:t>
            </w:r>
            <w:proofErr w:type="gramEnd"/>
            <w:r w:rsidRPr="002F439B">
              <w:t xml:space="preserve"> способом доставки (почтовая связь).</w:t>
            </w:r>
            <w:bookmarkEnd w:id="6"/>
          </w:p>
        </w:tc>
        <w:tc>
          <w:tcPr>
            <w:tcW w:w="2693" w:type="dxa"/>
          </w:tcPr>
          <w:p w:rsidR="006B5FA0" w:rsidRPr="002F439B" w:rsidRDefault="00C61283" w:rsidP="0005551C">
            <w:pPr>
              <w:widowControl w:val="0"/>
              <w:shd w:val="clear" w:color="auto" w:fill="FFFFFF" w:themeFill="background1"/>
              <w:ind w:firstLine="288"/>
              <w:jc w:val="both"/>
              <w:rPr>
                <w:color w:val="000000"/>
              </w:rPr>
            </w:pPr>
            <w:r w:rsidRPr="002F439B">
              <w:rPr>
                <w:color w:val="000000"/>
              </w:rPr>
              <w:t>Изменена нумерация пункта и приведено в соответствие с понятиями и сокращениями,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23</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16</w:t>
            </w:r>
            <w:r w:rsidRPr="002F439B">
              <w:rPr>
                <w:bCs/>
              </w:rPr>
              <w:t xml:space="preserve"> </w:t>
            </w:r>
          </w:p>
        </w:tc>
        <w:tc>
          <w:tcPr>
            <w:tcW w:w="5103" w:type="dxa"/>
          </w:tcPr>
          <w:p w:rsidR="006B5FA0" w:rsidRPr="002F439B" w:rsidRDefault="006B5FA0" w:rsidP="0005551C">
            <w:pPr>
              <w:ind w:firstLine="288"/>
              <w:jc w:val="both"/>
              <w:rPr>
                <w:color w:val="000000"/>
              </w:rPr>
            </w:pPr>
            <w:r w:rsidRPr="002F439B">
              <w:rPr>
                <w:b/>
                <w:color w:val="000000"/>
              </w:rPr>
              <w:t>16.</w:t>
            </w:r>
            <w:r w:rsidRPr="002F439B">
              <w:rPr>
                <w:color w:val="000000"/>
              </w:rPr>
              <w:t xml:space="preserve"> Компенсация суммы </w:t>
            </w:r>
            <w:r w:rsidRPr="002F439B">
              <w:rPr>
                <w:b/>
                <w:color w:val="000000"/>
              </w:rPr>
              <w:t>налога на добавленную стоимость</w:t>
            </w:r>
            <w:r w:rsidRPr="002F439B">
              <w:rPr>
                <w:color w:val="000000"/>
              </w:rPr>
              <w:t xml:space="preserve"> производится оператором системы </w:t>
            </w:r>
            <w:r w:rsidR="007556E8">
              <w:rPr>
                <w:color w:val="000000"/>
              </w:rPr>
              <w:t>«такс фри»</w:t>
            </w:r>
            <w:r w:rsidRPr="002F439B">
              <w:rPr>
                <w:color w:val="000000"/>
              </w:rPr>
              <w:t xml:space="preserve"> покупателю при соблюдении одновременно следующих условий:</w:t>
            </w:r>
          </w:p>
          <w:p w:rsidR="006B5FA0" w:rsidRPr="002F439B" w:rsidRDefault="006B5FA0" w:rsidP="0005551C">
            <w:pPr>
              <w:ind w:firstLine="288"/>
              <w:jc w:val="both"/>
              <w:rPr>
                <w:color w:val="000000"/>
              </w:rPr>
            </w:pPr>
            <w:r w:rsidRPr="002F439B">
              <w:rPr>
                <w:color w:val="000000"/>
              </w:rPr>
              <w:t xml:space="preserve">1) иностранное государство не является государством-членом </w:t>
            </w:r>
            <w:r w:rsidRPr="002F439B">
              <w:rPr>
                <w:b/>
                <w:color w:val="000000"/>
              </w:rPr>
              <w:t xml:space="preserve">Евразийского </w:t>
            </w:r>
            <w:r w:rsidRPr="002F439B">
              <w:rPr>
                <w:b/>
                <w:color w:val="000000"/>
              </w:rPr>
              <w:lastRenderedPageBreak/>
              <w:t>экономического союза</w:t>
            </w:r>
            <w:r w:rsidRPr="002F439B">
              <w:rPr>
                <w:color w:val="000000"/>
              </w:rPr>
              <w:t>;</w:t>
            </w:r>
          </w:p>
          <w:p w:rsidR="006B5FA0" w:rsidRPr="002F439B" w:rsidRDefault="006B5FA0" w:rsidP="0005551C">
            <w:pPr>
              <w:ind w:firstLine="288"/>
              <w:jc w:val="both"/>
              <w:rPr>
                <w:color w:val="000000"/>
              </w:rPr>
            </w:pPr>
            <w:r w:rsidRPr="002F439B">
              <w:rPr>
                <w:color w:val="000000"/>
              </w:rPr>
              <w:t xml:space="preserve">2) покупателем предъявлен документ </w:t>
            </w:r>
            <w:r w:rsidRPr="002F439B">
              <w:rPr>
                <w:b/>
                <w:color w:val="000000"/>
              </w:rPr>
              <w:t>(чек)</w:t>
            </w:r>
            <w:r w:rsidRPr="002F439B">
              <w:rPr>
                <w:color w:val="000000"/>
              </w:rPr>
              <w:t xml:space="preserve"> </w:t>
            </w:r>
            <w:r w:rsidR="007556E8">
              <w:rPr>
                <w:color w:val="000000"/>
              </w:rPr>
              <w:t>«такс фри»</w:t>
            </w:r>
            <w:r w:rsidRPr="002F439B">
              <w:rPr>
                <w:color w:val="000000"/>
              </w:rPr>
              <w:t xml:space="preserve">, заполненный надлежащим образом и содержащий отметку (личная номерная печать) </w:t>
            </w:r>
            <w:r w:rsidRPr="002F439B">
              <w:rPr>
                <w:b/>
                <w:color w:val="000000"/>
              </w:rPr>
              <w:t>органа государственных доходов</w:t>
            </w:r>
            <w:r w:rsidRPr="002F439B">
              <w:rPr>
                <w:color w:val="000000"/>
              </w:rPr>
              <w:t>;</w:t>
            </w:r>
          </w:p>
          <w:p w:rsidR="006B5FA0" w:rsidRPr="002F439B" w:rsidRDefault="006B5FA0" w:rsidP="0005551C">
            <w:pPr>
              <w:ind w:firstLine="288"/>
              <w:jc w:val="both"/>
              <w:rPr>
                <w:color w:val="000000"/>
              </w:rPr>
            </w:pPr>
            <w:r w:rsidRPr="002F439B">
              <w:rPr>
                <w:color w:val="000000"/>
              </w:rPr>
              <w:t xml:space="preserve">3) общая стоимость приобретенных покупателем товаров, отраженных в документах (чеках) </w:t>
            </w:r>
            <w:r w:rsidR="007556E8">
              <w:rPr>
                <w:color w:val="000000"/>
              </w:rPr>
              <w:t>«такс фри»</w:t>
            </w:r>
            <w:r w:rsidRPr="002F439B">
              <w:rPr>
                <w:color w:val="000000"/>
              </w:rPr>
              <w:t xml:space="preserve">, составляет не менее </w:t>
            </w:r>
            <w:r w:rsidRPr="002F439B">
              <w:rPr>
                <w:b/>
                <w:color w:val="000000"/>
              </w:rPr>
              <w:t>20 (двадцати)</w:t>
            </w:r>
            <w:r w:rsidRPr="002F439B">
              <w:rPr>
                <w:color w:val="000000"/>
              </w:rPr>
              <w:t xml:space="preserve"> месячных расчетных показателей, установленных законом о республиканском бюджете, действующим на 1 января соответствующего финансового года;</w:t>
            </w:r>
          </w:p>
          <w:p w:rsidR="006B5FA0" w:rsidRPr="002F439B" w:rsidRDefault="006B5FA0" w:rsidP="0005551C">
            <w:pPr>
              <w:ind w:firstLine="288"/>
              <w:jc w:val="both"/>
              <w:rPr>
                <w:color w:val="000000"/>
              </w:rPr>
            </w:pPr>
            <w:proofErr w:type="gramStart"/>
            <w:r w:rsidRPr="002F439B">
              <w:rPr>
                <w:color w:val="000000"/>
              </w:rPr>
              <w:t xml:space="preserve">4) покупателем осуществлен вывоз приобретенных им товаров за пределы таможенной территории </w:t>
            </w:r>
            <w:r w:rsidRPr="002F439B">
              <w:rPr>
                <w:b/>
                <w:color w:val="000000"/>
              </w:rPr>
              <w:t>Евразийского экономического союза</w:t>
            </w:r>
            <w:r w:rsidRPr="002F439B">
              <w:rPr>
                <w:color w:val="000000"/>
              </w:rPr>
              <w:t xml:space="preserve"> (за исключением вывоза товаров через территории государств-членов </w:t>
            </w:r>
            <w:r w:rsidRPr="002F439B">
              <w:rPr>
                <w:b/>
                <w:color w:val="000000"/>
              </w:rPr>
              <w:t>Евразийского экономического союза</w:t>
            </w:r>
            <w:r w:rsidRPr="002F439B">
              <w:rPr>
                <w:color w:val="000000"/>
              </w:rPr>
              <w:t xml:space="preserve">) через пункт пропуска Государственной границы Республики Казахстан, расположенный в здании международных аэропортов городов </w:t>
            </w:r>
            <w:r w:rsidRPr="002F439B">
              <w:rPr>
                <w:b/>
                <w:color w:val="000000"/>
              </w:rPr>
              <w:t>Астана, Алматы, Шымкент и Туркестан</w:t>
            </w:r>
            <w:r w:rsidRPr="002F439B">
              <w:rPr>
                <w:color w:val="000000"/>
              </w:rPr>
              <w:t xml:space="preserve">, что подтверждается отметкой (личная номерная печать) </w:t>
            </w:r>
            <w:r w:rsidRPr="002F439B">
              <w:rPr>
                <w:b/>
                <w:color w:val="000000"/>
              </w:rPr>
              <w:t>органа государственных доходов</w:t>
            </w:r>
            <w:r w:rsidRPr="002F439B">
              <w:rPr>
                <w:color w:val="000000"/>
              </w:rPr>
              <w:t xml:space="preserve"> на документе </w:t>
            </w:r>
            <w:r w:rsidRPr="002F439B">
              <w:rPr>
                <w:b/>
                <w:color w:val="000000"/>
              </w:rPr>
              <w:t>(чеке)</w:t>
            </w:r>
            <w:r w:rsidRPr="002F439B">
              <w:rPr>
                <w:color w:val="000000"/>
              </w:rPr>
              <w:t xml:space="preserve"> </w:t>
            </w:r>
            <w:r w:rsidR="007556E8">
              <w:rPr>
                <w:color w:val="000000"/>
              </w:rPr>
              <w:t>«такс фри»</w:t>
            </w:r>
            <w:r w:rsidRPr="002F439B">
              <w:rPr>
                <w:color w:val="000000"/>
              </w:rPr>
              <w:t>;</w:t>
            </w:r>
            <w:proofErr w:type="gramEnd"/>
          </w:p>
          <w:p w:rsidR="006B5FA0" w:rsidRPr="002F439B" w:rsidRDefault="006B5FA0" w:rsidP="0005551C">
            <w:pPr>
              <w:ind w:firstLine="288"/>
              <w:jc w:val="both"/>
              <w:rPr>
                <w:color w:val="000000"/>
              </w:rPr>
            </w:pPr>
            <w:r w:rsidRPr="002F439B">
              <w:rPr>
                <w:color w:val="000000"/>
              </w:rPr>
              <w:t xml:space="preserve">5) </w:t>
            </w:r>
            <w:proofErr w:type="gramStart"/>
            <w:r w:rsidRPr="002F439B">
              <w:rPr>
                <w:color w:val="000000"/>
              </w:rPr>
              <w:t>с даты оформления</w:t>
            </w:r>
            <w:proofErr w:type="gramEnd"/>
            <w:r w:rsidRPr="002F439B">
              <w:rPr>
                <w:color w:val="000000"/>
              </w:rPr>
              <w:t xml:space="preserve"> документа </w:t>
            </w:r>
            <w:r w:rsidRPr="002F439B">
              <w:rPr>
                <w:b/>
                <w:color w:val="000000"/>
              </w:rPr>
              <w:t>(чека)</w:t>
            </w:r>
            <w:r w:rsidRPr="002F439B">
              <w:rPr>
                <w:color w:val="000000"/>
              </w:rPr>
              <w:t xml:space="preserve"> </w:t>
            </w:r>
            <w:r w:rsidR="007556E8">
              <w:rPr>
                <w:color w:val="000000"/>
              </w:rPr>
              <w:t>«такс фри»</w:t>
            </w:r>
            <w:r w:rsidRPr="002F439B">
              <w:rPr>
                <w:color w:val="000000"/>
              </w:rPr>
              <w:t xml:space="preserve"> прошло не более трех месяцев, не включая месяц оформления.</w:t>
            </w:r>
          </w:p>
        </w:tc>
        <w:tc>
          <w:tcPr>
            <w:tcW w:w="5103" w:type="dxa"/>
          </w:tcPr>
          <w:p w:rsidR="006B5FA0" w:rsidRPr="002F439B" w:rsidRDefault="006B5FA0" w:rsidP="0005551C">
            <w:pPr>
              <w:spacing w:line="240" w:lineRule="atLeast"/>
              <w:ind w:firstLine="288"/>
              <w:jc w:val="both"/>
            </w:pPr>
            <w:r w:rsidRPr="002F439B">
              <w:rPr>
                <w:b/>
                <w:color w:val="000000"/>
              </w:rPr>
              <w:lastRenderedPageBreak/>
              <w:t>12.</w:t>
            </w:r>
            <w:r w:rsidRPr="002F439B">
              <w:rPr>
                <w:color w:val="000000"/>
              </w:rPr>
              <w:t xml:space="preserve"> Компенсация суммы </w:t>
            </w:r>
            <w:r w:rsidRPr="002F439B">
              <w:rPr>
                <w:b/>
                <w:color w:val="000000"/>
              </w:rPr>
              <w:t>НДС</w:t>
            </w:r>
            <w:r w:rsidRPr="002F439B">
              <w:rPr>
                <w:color w:val="000000"/>
              </w:rPr>
              <w:t xml:space="preserve"> производится оператором покупателю при соблюдении одновременно следующих условий:</w:t>
            </w:r>
          </w:p>
          <w:p w:rsidR="006B5FA0" w:rsidRPr="002F439B" w:rsidRDefault="006B5FA0" w:rsidP="0005551C">
            <w:pPr>
              <w:spacing w:line="240" w:lineRule="atLeast"/>
              <w:ind w:firstLine="288"/>
              <w:jc w:val="both"/>
            </w:pPr>
            <w:bookmarkStart w:id="7" w:name="z57"/>
            <w:r w:rsidRPr="002F439B">
              <w:rPr>
                <w:color w:val="000000"/>
              </w:rPr>
              <w:t xml:space="preserve">1) иностранное государство не является государством-членом </w:t>
            </w:r>
            <w:r w:rsidRPr="002F439B">
              <w:rPr>
                <w:b/>
                <w:color w:val="000000"/>
              </w:rPr>
              <w:t>ЕАЭС</w:t>
            </w:r>
            <w:r w:rsidRPr="002F439B">
              <w:rPr>
                <w:color w:val="000000"/>
              </w:rPr>
              <w:t>;</w:t>
            </w:r>
          </w:p>
          <w:p w:rsidR="006B5FA0" w:rsidRPr="002F439B" w:rsidRDefault="006B5FA0" w:rsidP="0005551C">
            <w:pPr>
              <w:shd w:val="clear" w:color="auto" w:fill="FFFFFF" w:themeFill="background1"/>
              <w:spacing w:line="240" w:lineRule="atLeast"/>
              <w:ind w:firstLine="288"/>
              <w:jc w:val="both"/>
              <w:rPr>
                <w:color w:val="000000"/>
              </w:rPr>
            </w:pPr>
            <w:bookmarkStart w:id="8" w:name="z58"/>
            <w:bookmarkEnd w:id="7"/>
            <w:r w:rsidRPr="002F439B">
              <w:rPr>
                <w:color w:val="000000"/>
              </w:rPr>
              <w:t xml:space="preserve">2) </w:t>
            </w:r>
            <w:r w:rsidRPr="002F439B">
              <w:t xml:space="preserve">покупателем предъявлен документ </w:t>
            </w:r>
            <w:r w:rsidR="007556E8">
              <w:t>«такс фри»</w:t>
            </w:r>
            <w:r w:rsidRPr="002F439B">
              <w:t xml:space="preserve">, заполненный надлежащим образом и </w:t>
            </w:r>
            <w:r w:rsidRPr="002F439B">
              <w:lastRenderedPageBreak/>
              <w:t>содержащий отметку (личная номерная печать</w:t>
            </w:r>
            <w:r w:rsidRPr="002F439B">
              <w:rPr>
                <w:b/>
              </w:rPr>
              <w:t>, ЭЦП</w:t>
            </w:r>
            <w:r w:rsidRPr="002F439B">
              <w:t xml:space="preserve">) </w:t>
            </w:r>
            <w:r w:rsidRPr="002F439B">
              <w:rPr>
                <w:b/>
              </w:rPr>
              <w:t>ОГД</w:t>
            </w:r>
            <w:r w:rsidRPr="002F439B">
              <w:t>;</w:t>
            </w:r>
          </w:p>
          <w:bookmarkEnd w:id="8"/>
          <w:p w:rsidR="006B5FA0" w:rsidRPr="002F439B" w:rsidRDefault="006B5FA0" w:rsidP="0005551C">
            <w:pPr>
              <w:shd w:val="clear" w:color="auto" w:fill="FFFFFF" w:themeFill="background1"/>
              <w:spacing w:line="240" w:lineRule="atLeast"/>
              <w:ind w:firstLine="288"/>
              <w:jc w:val="both"/>
              <w:rPr>
                <w:color w:val="000000"/>
              </w:rPr>
            </w:pPr>
            <w:r w:rsidRPr="002F439B">
              <w:rPr>
                <w:color w:val="000000"/>
              </w:rPr>
              <w:t xml:space="preserve">3) общая стоимость приобретенных покупателем товаров, отраженных в документах </w:t>
            </w:r>
            <w:r w:rsidR="007556E8">
              <w:rPr>
                <w:color w:val="000000"/>
              </w:rPr>
              <w:t>«такс фри»</w:t>
            </w:r>
            <w:r w:rsidRPr="002F439B">
              <w:rPr>
                <w:color w:val="000000"/>
              </w:rPr>
              <w:t xml:space="preserve">, составляет не менее </w:t>
            </w:r>
            <w:r w:rsidRPr="002F439B">
              <w:rPr>
                <w:b/>
                <w:color w:val="000000"/>
              </w:rPr>
              <w:t>10 (десяти)</w:t>
            </w:r>
            <w:r w:rsidRPr="002F439B">
              <w:rPr>
                <w:color w:val="000000"/>
              </w:rPr>
              <w:t xml:space="preserve"> месячных расчетных показателей, установленных законом о республиканском бюджете, действующим на 1 января соответствующего финансового года;</w:t>
            </w:r>
          </w:p>
          <w:p w:rsidR="006B5FA0" w:rsidRPr="002F439B" w:rsidRDefault="006B5FA0" w:rsidP="0005551C">
            <w:pPr>
              <w:spacing w:line="240" w:lineRule="atLeast"/>
              <w:ind w:firstLine="288"/>
              <w:jc w:val="both"/>
              <w:rPr>
                <w:color w:val="000000"/>
              </w:rPr>
            </w:pPr>
            <w:r w:rsidRPr="002F439B">
              <w:rPr>
                <w:color w:val="000000"/>
              </w:rPr>
              <w:t xml:space="preserve">4) покупателем осуществлен вывоз приобретенных им товаров за пределы таможенной территории </w:t>
            </w:r>
            <w:r w:rsidRPr="002F439B">
              <w:rPr>
                <w:b/>
                <w:color w:val="000000"/>
              </w:rPr>
              <w:t>ЕАЭС</w:t>
            </w:r>
            <w:r w:rsidRPr="002F439B">
              <w:rPr>
                <w:color w:val="000000"/>
              </w:rPr>
              <w:t xml:space="preserve"> (за исключением вывоза товаров через территории государств-членов </w:t>
            </w:r>
            <w:r w:rsidRPr="002F439B">
              <w:rPr>
                <w:b/>
                <w:color w:val="000000"/>
              </w:rPr>
              <w:t>ЕАЭС</w:t>
            </w:r>
            <w:r w:rsidRPr="002F439B">
              <w:rPr>
                <w:color w:val="000000"/>
              </w:rPr>
              <w:t>) через пункты пропуска Государственной границы Республики Казахстан,</w:t>
            </w:r>
            <w:r w:rsidRPr="002F439B">
              <w:t xml:space="preserve"> расположенных в здании международных аэропортов городов</w:t>
            </w:r>
            <w:r w:rsidRPr="002F439B">
              <w:rPr>
                <w:b/>
              </w:rPr>
              <w:t xml:space="preserve">, </w:t>
            </w:r>
            <w:r w:rsidRPr="002F439B">
              <w:rPr>
                <w:b/>
                <w:color w:val="000000"/>
              </w:rPr>
              <w:t>определенных пунктом 3</w:t>
            </w:r>
            <w:r w:rsidRPr="002F439B">
              <w:rPr>
                <w:b/>
              </w:rPr>
              <w:t xml:space="preserve"> настоящих Правил</w:t>
            </w:r>
            <w:r w:rsidRPr="002F439B">
              <w:t>, что подтверждается отметкой (личная номерная печать</w:t>
            </w:r>
            <w:r w:rsidRPr="002F439B">
              <w:rPr>
                <w:b/>
              </w:rPr>
              <w:t>, ЭЦП</w:t>
            </w:r>
            <w:r w:rsidRPr="002F439B">
              <w:t xml:space="preserve">) </w:t>
            </w:r>
            <w:r w:rsidRPr="002F439B">
              <w:rPr>
                <w:b/>
              </w:rPr>
              <w:t>ОГД</w:t>
            </w:r>
            <w:r w:rsidRPr="002F439B">
              <w:t xml:space="preserve"> на документе </w:t>
            </w:r>
            <w:r w:rsidR="007556E8">
              <w:t>«такс фри»</w:t>
            </w:r>
            <w:r w:rsidRPr="002F439B">
              <w:rPr>
                <w:color w:val="000000"/>
              </w:rPr>
              <w:t>;</w:t>
            </w:r>
          </w:p>
          <w:p w:rsidR="006B5FA0" w:rsidRPr="002F439B" w:rsidRDefault="006B5FA0" w:rsidP="0005551C">
            <w:pPr>
              <w:shd w:val="clear" w:color="auto" w:fill="FFFFFF" w:themeFill="background1"/>
              <w:ind w:firstLine="288"/>
              <w:jc w:val="both"/>
              <w:rPr>
                <w:color w:val="000000"/>
              </w:rPr>
            </w:pPr>
            <w:r w:rsidRPr="002F439B">
              <w:rPr>
                <w:color w:val="000000"/>
              </w:rPr>
              <w:t xml:space="preserve">5) </w:t>
            </w:r>
            <w:proofErr w:type="gramStart"/>
            <w:r w:rsidRPr="002F439B">
              <w:rPr>
                <w:color w:val="000000"/>
              </w:rPr>
              <w:t>с даты оформления</w:t>
            </w:r>
            <w:proofErr w:type="gramEnd"/>
            <w:r w:rsidRPr="002F439B">
              <w:rPr>
                <w:color w:val="000000"/>
              </w:rPr>
              <w:t xml:space="preserve"> документа  </w:t>
            </w:r>
            <w:r w:rsidR="007556E8">
              <w:rPr>
                <w:color w:val="000000"/>
              </w:rPr>
              <w:t>«такс фри»</w:t>
            </w:r>
            <w:r w:rsidRPr="002F439B">
              <w:rPr>
                <w:color w:val="000000"/>
              </w:rPr>
              <w:t xml:space="preserve"> прошло не более трех месяцев, не включая месяц оформления.</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Изменена нумерация пункта и приведено в соответствие с понятиями и сокращениями, используемыми в Правилах.</w:t>
            </w:r>
          </w:p>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Обоснование по снижению минимальной суммы в чеке приведено в пункте 10 настоящей сравнительной таблицы</w:t>
            </w:r>
            <w:r w:rsidR="00A85A87">
              <w:rPr>
                <w:color w:val="000000"/>
              </w:rPr>
              <w:t>.</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24</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17</w:t>
            </w:r>
            <w:r w:rsidRPr="002F439B">
              <w:rPr>
                <w:bCs/>
              </w:rPr>
              <w:t xml:space="preserve"> </w:t>
            </w:r>
          </w:p>
        </w:tc>
        <w:tc>
          <w:tcPr>
            <w:tcW w:w="5103" w:type="dxa"/>
          </w:tcPr>
          <w:p w:rsidR="006B5FA0" w:rsidRPr="002F439B" w:rsidRDefault="006B5FA0" w:rsidP="0005551C">
            <w:pPr>
              <w:ind w:firstLine="288"/>
              <w:jc w:val="both"/>
              <w:rPr>
                <w:color w:val="000000"/>
              </w:rPr>
            </w:pPr>
            <w:r w:rsidRPr="002F439B">
              <w:rPr>
                <w:b/>
                <w:color w:val="000000"/>
              </w:rPr>
              <w:t>17.</w:t>
            </w:r>
            <w:r w:rsidRPr="002F439B">
              <w:rPr>
                <w:color w:val="000000"/>
              </w:rPr>
              <w:t xml:space="preserve"> Оператор системы </w:t>
            </w:r>
            <w:r w:rsidR="007556E8">
              <w:rPr>
                <w:color w:val="000000"/>
              </w:rPr>
              <w:t>«такс фри»</w:t>
            </w:r>
            <w:r w:rsidRPr="002F439B">
              <w:rPr>
                <w:color w:val="000000"/>
              </w:rPr>
              <w:t xml:space="preserve"> осуществляет компенсацию суммы </w:t>
            </w:r>
            <w:r w:rsidRPr="002F439B">
              <w:rPr>
                <w:b/>
                <w:color w:val="000000"/>
              </w:rPr>
              <w:t>налога на добавленную стоимость</w:t>
            </w:r>
            <w:r w:rsidRPr="002F439B">
              <w:rPr>
                <w:color w:val="000000"/>
              </w:rPr>
              <w:t xml:space="preserve"> покупателю в </w:t>
            </w:r>
            <w:r w:rsidRPr="002F439B">
              <w:rPr>
                <w:color w:val="000000"/>
              </w:rPr>
              <w:lastRenderedPageBreak/>
              <w:t>безналичной форме путем перевода денежных средств на банковский счет, или кредитную карту или счет мобильного кошелька.</w:t>
            </w:r>
          </w:p>
        </w:tc>
        <w:tc>
          <w:tcPr>
            <w:tcW w:w="5103" w:type="dxa"/>
          </w:tcPr>
          <w:p w:rsidR="006B5FA0" w:rsidRPr="002F439B" w:rsidRDefault="006B5FA0" w:rsidP="0005551C">
            <w:pPr>
              <w:shd w:val="clear" w:color="auto" w:fill="FFFFFF" w:themeFill="background1"/>
              <w:ind w:firstLine="288"/>
              <w:jc w:val="both"/>
              <w:rPr>
                <w:color w:val="000000"/>
              </w:rPr>
            </w:pPr>
            <w:r w:rsidRPr="002F439B">
              <w:rPr>
                <w:b/>
                <w:color w:val="000000"/>
              </w:rPr>
              <w:lastRenderedPageBreak/>
              <w:t>13.</w:t>
            </w:r>
            <w:r w:rsidRPr="002F439B">
              <w:rPr>
                <w:color w:val="000000"/>
              </w:rPr>
              <w:t xml:space="preserve"> Оператор осуществляет компенсацию суммы </w:t>
            </w:r>
            <w:r w:rsidRPr="002F439B">
              <w:rPr>
                <w:b/>
                <w:color w:val="000000"/>
              </w:rPr>
              <w:t>НДС</w:t>
            </w:r>
            <w:r w:rsidRPr="002F439B">
              <w:rPr>
                <w:color w:val="000000"/>
              </w:rPr>
              <w:t xml:space="preserve"> покупателю в безналичной форме путем перевода денежных средств на </w:t>
            </w:r>
            <w:r w:rsidRPr="002F439B">
              <w:rPr>
                <w:color w:val="000000"/>
              </w:rPr>
              <w:lastRenderedPageBreak/>
              <w:t>банковский счет, или кредитную карту или счет мобильного кошелька.</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 xml:space="preserve">Изменена нумерация пункта и приведено в соответствие с </w:t>
            </w:r>
            <w:r w:rsidRPr="002F439B">
              <w:rPr>
                <w:color w:val="000000"/>
              </w:rPr>
              <w:lastRenderedPageBreak/>
              <w:t>понятиями и сокращениями,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25</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18</w:t>
            </w:r>
            <w:r w:rsidRPr="002F439B">
              <w:rPr>
                <w:bCs/>
              </w:rPr>
              <w:t xml:space="preserve"> </w:t>
            </w:r>
          </w:p>
        </w:tc>
        <w:tc>
          <w:tcPr>
            <w:tcW w:w="5103" w:type="dxa"/>
          </w:tcPr>
          <w:p w:rsidR="006B5FA0" w:rsidRPr="002F439B" w:rsidRDefault="006B5FA0" w:rsidP="0005551C">
            <w:pPr>
              <w:ind w:firstLine="288"/>
              <w:jc w:val="both"/>
              <w:rPr>
                <w:color w:val="000000"/>
              </w:rPr>
            </w:pPr>
            <w:r w:rsidRPr="002F439B">
              <w:rPr>
                <w:b/>
                <w:color w:val="000000"/>
              </w:rPr>
              <w:t>18.</w:t>
            </w:r>
            <w:r w:rsidRPr="002F439B">
              <w:rPr>
                <w:color w:val="000000"/>
              </w:rPr>
              <w:t xml:space="preserve"> Сумма </w:t>
            </w:r>
            <w:r w:rsidRPr="002F439B">
              <w:rPr>
                <w:b/>
                <w:color w:val="000000"/>
              </w:rPr>
              <w:t>налога на добавленную стоимость</w:t>
            </w:r>
            <w:r w:rsidRPr="002F439B">
              <w:rPr>
                <w:color w:val="000000"/>
              </w:rPr>
              <w:t xml:space="preserve">, компенсируемая покупателю, определяется как сумма </w:t>
            </w:r>
            <w:r w:rsidRPr="002F439B">
              <w:rPr>
                <w:b/>
                <w:color w:val="000000"/>
              </w:rPr>
              <w:t>налога на добавленную стоимость</w:t>
            </w:r>
            <w:r w:rsidRPr="002F439B">
              <w:rPr>
                <w:color w:val="000000"/>
              </w:rPr>
              <w:t xml:space="preserve">, исчисленная субъектом торговой деятельности – при реализации товаров покупателю и уплаченная таким лицом в составе цены товаров, уменьшенная на стоимость услуги по компенсации суммы </w:t>
            </w:r>
            <w:r w:rsidRPr="002F439B">
              <w:rPr>
                <w:b/>
                <w:color w:val="000000"/>
              </w:rPr>
              <w:t>налога на добавленную стоимость</w:t>
            </w:r>
            <w:r w:rsidRPr="002F439B">
              <w:rPr>
                <w:color w:val="000000"/>
              </w:rPr>
              <w:t xml:space="preserve">, определенную оператором системы </w:t>
            </w:r>
            <w:r w:rsidR="007556E8">
              <w:rPr>
                <w:color w:val="000000"/>
              </w:rPr>
              <w:t>«такс фри»</w:t>
            </w:r>
            <w:r w:rsidR="0044501C">
              <w:rPr>
                <w:color w:val="000000"/>
              </w:rPr>
              <w:t>.</w:t>
            </w:r>
          </w:p>
        </w:tc>
        <w:tc>
          <w:tcPr>
            <w:tcW w:w="5103" w:type="dxa"/>
          </w:tcPr>
          <w:p w:rsidR="006B5FA0" w:rsidRPr="002F439B" w:rsidRDefault="006B5FA0" w:rsidP="0005551C">
            <w:pPr>
              <w:spacing w:line="240" w:lineRule="atLeast"/>
              <w:ind w:firstLine="288"/>
              <w:jc w:val="both"/>
            </w:pPr>
            <w:bookmarkStart w:id="9" w:name="z63"/>
            <w:r w:rsidRPr="002F439B">
              <w:rPr>
                <w:b/>
                <w:color w:val="000000"/>
              </w:rPr>
              <w:t>14.</w:t>
            </w:r>
            <w:r w:rsidRPr="002F439B">
              <w:rPr>
                <w:color w:val="000000"/>
              </w:rPr>
              <w:t xml:space="preserve"> Сумма </w:t>
            </w:r>
            <w:r w:rsidRPr="002F439B">
              <w:rPr>
                <w:b/>
                <w:color w:val="000000"/>
              </w:rPr>
              <w:t>НДС</w:t>
            </w:r>
            <w:r w:rsidRPr="002F439B">
              <w:rPr>
                <w:color w:val="000000"/>
              </w:rPr>
              <w:t xml:space="preserve">, компенсируемая покупателю, определяется как сумма </w:t>
            </w:r>
            <w:r w:rsidRPr="002F439B">
              <w:rPr>
                <w:b/>
                <w:color w:val="000000"/>
              </w:rPr>
              <w:t>НДС</w:t>
            </w:r>
            <w:r w:rsidRPr="002F439B">
              <w:rPr>
                <w:color w:val="000000"/>
              </w:rPr>
              <w:t xml:space="preserve">, исчисленная субъектом торговой деятельности – при реализации товаров покупателю и уплаченная таким лицом в составе цены товаров, уменьшенная на стоимость услуги по компенсации суммы </w:t>
            </w:r>
            <w:r w:rsidRPr="002F439B">
              <w:rPr>
                <w:b/>
                <w:color w:val="000000"/>
              </w:rPr>
              <w:t>НДС</w:t>
            </w:r>
            <w:r w:rsidRPr="002F439B">
              <w:rPr>
                <w:color w:val="000000"/>
              </w:rPr>
              <w:t xml:space="preserve">, определенную оператором. </w:t>
            </w:r>
          </w:p>
          <w:bookmarkEnd w:id="9"/>
          <w:p w:rsidR="006B5FA0" w:rsidRPr="002F439B" w:rsidRDefault="006B5FA0" w:rsidP="0005551C">
            <w:pPr>
              <w:shd w:val="clear" w:color="auto" w:fill="FFFFFF" w:themeFill="background1"/>
              <w:ind w:firstLine="288"/>
              <w:jc w:val="both"/>
              <w:rPr>
                <w:color w:val="000000"/>
              </w:rPr>
            </w:pPr>
            <w:r w:rsidRPr="002F439B">
              <w:rPr>
                <w:color w:val="000000"/>
              </w:rPr>
              <w:t xml:space="preserve">К сумме НДС, компенсированной покупателю оператором в рамках пилотного проекта, не применяются </w:t>
            </w:r>
            <w:r w:rsidRPr="002F439B">
              <w:t xml:space="preserve">нормы статьи 436 Кодекса республики Казахстан </w:t>
            </w:r>
            <w:r w:rsidR="007556E8">
              <w:t>«</w:t>
            </w:r>
            <w:r w:rsidRPr="002F439B">
              <w:t>О налогах и других обязательных платежах в бюджет</w:t>
            </w:r>
            <w:r w:rsidR="007556E8">
              <w:t>«</w:t>
            </w:r>
            <w:r w:rsidRPr="002F439B">
              <w:t xml:space="preserve"> (Налоговый кодекс) и статьи 131 Налогового кодекса Республики Казахстан</w:t>
            </w:r>
            <w:r w:rsidRPr="002F439B">
              <w:rPr>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t>Изменена нумерация пункта и приведено в соответствие с понятиями и сокращениями,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26</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19</w:t>
            </w:r>
            <w:r w:rsidRPr="002F439B">
              <w:rPr>
                <w:bCs/>
              </w:rPr>
              <w:t xml:space="preserve"> </w:t>
            </w:r>
          </w:p>
        </w:tc>
        <w:tc>
          <w:tcPr>
            <w:tcW w:w="5103" w:type="dxa"/>
          </w:tcPr>
          <w:p w:rsidR="006B5FA0" w:rsidRPr="002F439B" w:rsidRDefault="006B5FA0" w:rsidP="0005551C">
            <w:pPr>
              <w:ind w:firstLine="288"/>
              <w:jc w:val="both"/>
            </w:pPr>
            <w:r w:rsidRPr="002F439B">
              <w:rPr>
                <w:b/>
              </w:rPr>
              <w:t>19.</w:t>
            </w:r>
            <w:r w:rsidRPr="002F439B">
              <w:t xml:space="preserve"> Компенсация суммы </w:t>
            </w:r>
            <w:r w:rsidRPr="002F439B">
              <w:rPr>
                <w:b/>
              </w:rPr>
              <w:t>налога на добавленную стоимость</w:t>
            </w:r>
            <w:r w:rsidRPr="002F439B">
              <w:t xml:space="preserve"> не производится при приобретении покупателем товаров, признаваемых подакцизными в соответствии с налоговым законодательством.</w:t>
            </w:r>
          </w:p>
        </w:tc>
        <w:tc>
          <w:tcPr>
            <w:tcW w:w="5103" w:type="dxa"/>
          </w:tcPr>
          <w:p w:rsidR="006B5FA0" w:rsidRPr="002F439B" w:rsidRDefault="006B5FA0" w:rsidP="0005551C">
            <w:pPr>
              <w:shd w:val="clear" w:color="auto" w:fill="FFFFFF" w:themeFill="background1"/>
              <w:ind w:firstLine="288"/>
              <w:jc w:val="both"/>
              <w:rPr>
                <w:color w:val="000000"/>
              </w:rPr>
            </w:pPr>
            <w:r w:rsidRPr="002F439B">
              <w:rPr>
                <w:b/>
                <w:color w:val="000000"/>
              </w:rPr>
              <w:t>15.</w:t>
            </w:r>
            <w:r w:rsidRPr="002F439B">
              <w:rPr>
                <w:color w:val="000000"/>
              </w:rPr>
              <w:t xml:space="preserve"> Компенсация суммы </w:t>
            </w:r>
            <w:r w:rsidRPr="002F439B">
              <w:rPr>
                <w:b/>
                <w:color w:val="000000"/>
              </w:rPr>
              <w:t>НДС</w:t>
            </w:r>
            <w:r w:rsidRPr="002F439B">
              <w:rPr>
                <w:color w:val="000000"/>
              </w:rPr>
              <w:t xml:space="preserve"> не производится при приобретении покупателем товаров, признаваемых подакцизными в соответствии с налоговым законодательством</w:t>
            </w:r>
            <w:r w:rsidR="004428B3">
              <w:rPr>
                <w:color w:val="000000"/>
                <w:lang w:val="kk-KZ"/>
              </w:rPr>
              <w:t xml:space="preserve"> Республики Казахстан</w:t>
            </w:r>
            <w:r w:rsidRPr="002F439B">
              <w:rPr>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t>Изменена нумерация пункта и приведено в соответствие с  сокращением, используемым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27</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20</w:t>
            </w:r>
            <w:r w:rsidRPr="002F439B">
              <w:rPr>
                <w:bCs/>
              </w:rPr>
              <w:t xml:space="preserve"> </w:t>
            </w:r>
          </w:p>
        </w:tc>
        <w:tc>
          <w:tcPr>
            <w:tcW w:w="5103" w:type="dxa"/>
          </w:tcPr>
          <w:p w:rsidR="006B5FA0" w:rsidRPr="002F439B" w:rsidRDefault="006B5FA0" w:rsidP="0005551C">
            <w:pPr>
              <w:ind w:firstLine="288"/>
              <w:jc w:val="both"/>
            </w:pPr>
            <w:r w:rsidRPr="002F439B">
              <w:rPr>
                <w:b/>
              </w:rPr>
              <w:t>20.</w:t>
            </w:r>
            <w:r w:rsidRPr="002F439B">
              <w:t xml:space="preserve"> Оператор </w:t>
            </w:r>
            <w:r w:rsidRPr="002F439B">
              <w:rPr>
                <w:b/>
              </w:rPr>
              <w:t xml:space="preserve">системы </w:t>
            </w:r>
            <w:r w:rsidR="007556E8">
              <w:rPr>
                <w:b/>
              </w:rPr>
              <w:t>«такс фри»</w:t>
            </w:r>
            <w:r w:rsidRPr="002F439B">
              <w:t xml:space="preserve"> ежемесячно производит сверку и выставляет счет отдельно по каждому субъекту торговой деятельности с указанием подлежащей компенсации суммы </w:t>
            </w:r>
            <w:r w:rsidRPr="002F439B">
              <w:rPr>
                <w:b/>
              </w:rPr>
              <w:t>налога на добавленную стоимость</w:t>
            </w:r>
            <w:r w:rsidRPr="002F439B">
              <w:t xml:space="preserve"> на основании документов </w:t>
            </w:r>
            <w:r w:rsidRPr="002F439B">
              <w:rPr>
                <w:b/>
              </w:rPr>
              <w:t>(чеков)</w:t>
            </w:r>
            <w:r w:rsidRPr="002F439B">
              <w:t xml:space="preserve"> </w:t>
            </w:r>
            <w:r w:rsidR="007556E8">
              <w:t>«такс фри»</w:t>
            </w:r>
            <w:r w:rsidRPr="002F439B">
              <w:t xml:space="preserve">, прошедших таможенную очистку. </w:t>
            </w:r>
          </w:p>
          <w:p w:rsidR="006B5FA0" w:rsidRPr="002F439B" w:rsidRDefault="006B5FA0" w:rsidP="0005551C">
            <w:pPr>
              <w:ind w:firstLine="288"/>
              <w:jc w:val="both"/>
            </w:pPr>
            <w:r w:rsidRPr="002F439B">
              <w:lastRenderedPageBreak/>
              <w:t xml:space="preserve">Оператор </w:t>
            </w:r>
            <w:r w:rsidRPr="002F439B">
              <w:rPr>
                <w:b/>
              </w:rPr>
              <w:t xml:space="preserve">системы </w:t>
            </w:r>
            <w:r w:rsidR="007556E8">
              <w:rPr>
                <w:b/>
              </w:rPr>
              <w:t>«такс фри»</w:t>
            </w:r>
            <w:r w:rsidRPr="002F439B">
              <w:t xml:space="preserve"> представляет в </w:t>
            </w:r>
            <w:r w:rsidRPr="002F439B">
              <w:rPr>
                <w:b/>
              </w:rPr>
              <w:t xml:space="preserve">органы государственных доходов </w:t>
            </w:r>
            <w:r w:rsidRPr="002F439B">
              <w:t xml:space="preserve">сведения по </w:t>
            </w:r>
            <w:r w:rsidRPr="002F439B">
              <w:rPr>
                <w:b/>
              </w:rPr>
              <w:t>выплаченным суммам компенсаций суммы</w:t>
            </w:r>
            <w:r w:rsidRPr="002F439B">
              <w:t xml:space="preserve"> </w:t>
            </w:r>
            <w:r w:rsidRPr="002F439B">
              <w:rPr>
                <w:b/>
              </w:rPr>
              <w:t>налога на добавленную стоимость</w:t>
            </w:r>
            <w:r w:rsidRPr="002F439B">
              <w:t xml:space="preserve"> ежемесячно к 15 числу месяца, следующего </w:t>
            </w:r>
            <w:proofErr w:type="gramStart"/>
            <w:r w:rsidRPr="002F439B">
              <w:t>за</w:t>
            </w:r>
            <w:proofErr w:type="gramEnd"/>
            <w:r w:rsidRPr="002F439B">
              <w:t xml:space="preserve"> отчетным.</w:t>
            </w:r>
          </w:p>
        </w:tc>
        <w:tc>
          <w:tcPr>
            <w:tcW w:w="5103" w:type="dxa"/>
          </w:tcPr>
          <w:p w:rsidR="006B5FA0" w:rsidRPr="002F439B" w:rsidRDefault="006B5FA0" w:rsidP="0005551C">
            <w:pPr>
              <w:spacing w:line="240" w:lineRule="atLeast"/>
              <w:ind w:firstLine="288"/>
              <w:jc w:val="both"/>
            </w:pPr>
            <w:bookmarkStart w:id="10" w:name="z65"/>
            <w:r w:rsidRPr="002F439B">
              <w:rPr>
                <w:b/>
                <w:color w:val="000000"/>
              </w:rPr>
              <w:lastRenderedPageBreak/>
              <w:t>16.</w:t>
            </w:r>
            <w:r w:rsidRPr="002F439B">
              <w:rPr>
                <w:color w:val="000000"/>
              </w:rPr>
              <w:t xml:space="preserve"> Оператор ежемесячно производит сверку и выставляет счет отдельно по каждому субъекту торговой деятельности с указанием подлежащей компенсации суммы </w:t>
            </w:r>
            <w:r w:rsidRPr="002F439B">
              <w:rPr>
                <w:b/>
                <w:color w:val="000000"/>
              </w:rPr>
              <w:t>НДС</w:t>
            </w:r>
            <w:r w:rsidRPr="002F439B">
              <w:rPr>
                <w:color w:val="000000"/>
              </w:rPr>
              <w:t xml:space="preserve"> на основании документов </w:t>
            </w:r>
            <w:r w:rsidR="007556E8">
              <w:rPr>
                <w:color w:val="000000"/>
              </w:rPr>
              <w:t>«такс фри»</w:t>
            </w:r>
            <w:r w:rsidRPr="002F439B">
              <w:rPr>
                <w:color w:val="000000"/>
              </w:rPr>
              <w:t xml:space="preserve">, прошедших таможенную очистку. </w:t>
            </w:r>
          </w:p>
          <w:bookmarkEnd w:id="10"/>
          <w:p w:rsidR="006B5FA0" w:rsidRPr="002F439B" w:rsidRDefault="006B5FA0" w:rsidP="0005551C">
            <w:pPr>
              <w:shd w:val="clear" w:color="auto" w:fill="FFFFFF" w:themeFill="background1"/>
              <w:ind w:firstLine="288"/>
              <w:jc w:val="both"/>
              <w:rPr>
                <w:color w:val="000000"/>
              </w:rPr>
            </w:pPr>
            <w:r w:rsidRPr="002F439B">
              <w:rPr>
                <w:color w:val="000000"/>
              </w:rPr>
              <w:t xml:space="preserve">Оператор ежемесячно к 15 (пятнадцатому) </w:t>
            </w:r>
            <w:r w:rsidRPr="002F439B">
              <w:rPr>
                <w:color w:val="000000"/>
              </w:rPr>
              <w:lastRenderedPageBreak/>
              <w:t xml:space="preserve">числу месяца, следующего за отчетным, посредством автоматизированного рабочего места (АРМ) </w:t>
            </w:r>
            <w:r w:rsidRPr="002F439B">
              <w:rPr>
                <w:b/>
                <w:color w:val="000000"/>
              </w:rPr>
              <w:t xml:space="preserve">в ИС </w:t>
            </w:r>
            <w:r w:rsidR="007556E8">
              <w:rPr>
                <w:b/>
                <w:color w:val="000000"/>
              </w:rPr>
              <w:t>«такс фри»</w:t>
            </w:r>
            <w:r w:rsidRPr="002F439B">
              <w:rPr>
                <w:color w:val="000000"/>
              </w:rPr>
              <w:t xml:space="preserve"> представляет в ОГД сведения по </w:t>
            </w:r>
            <w:r w:rsidRPr="002F439B">
              <w:rPr>
                <w:b/>
                <w:color w:val="000000"/>
              </w:rPr>
              <w:t>участникам пилотного проекта и компенсированным суммам НДС</w:t>
            </w:r>
            <w:r w:rsidRPr="002F439B">
              <w:rPr>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Изменена нумерация пункта и приведено в соответствие с  сокращениями и понятиями, используемыми в Правилах.</w:t>
            </w:r>
          </w:p>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абзац второй изложен в новой  редакции.</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28</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21</w:t>
            </w:r>
            <w:r w:rsidRPr="002F439B">
              <w:rPr>
                <w:bCs/>
              </w:rPr>
              <w:t xml:space="preserve"> </w:t>
            </w:r>
          </w:p>
        </w:tc>
        <w:tc>
          <w:tcPr>
            <w:tcW w:w="5103" w:type="dxa"/>
          </w:tcPr>
          <w:p w:rsidR="006B5FA0" w:rsidRPr="002F439B" w:rsidRDefault="006B5FA0" w:rsidP="0005551C">
            <w:pPr>
              <w:ind w:firstLine="288"/>
              <w:jc w:val="both"/>
            </w:pPr>
            <w:r w:rsidRPr="002F439B">
              <w:rPr>
                <w:b/>
              </w:rPr>
              <w:t>21.</w:t>
            </w:r>
            <w:r w:rsidRPr="002F439B">
              <w:t xml:space="preserve"> Субъект торговой деятельности в системе </w:t>
            </w:r>
            <w:r w:rsidR="007556E8">
              <w:t>«такс фри»</w:t>
            </w:r>
            <w:r w:rsidRPr="002F439B">
              <w:t xml:space="preserve"> производит выплату суммы </w:t>
            </w:r>
            <w:r w:rsidRPr="002F439B">
              <w:rPr>
                <w:b/>
              </w:rPr>
              <w:t>налога на добавленную стоимость</w:t>
            </w:r>
            <w:r w:rsidRPr="002F439B">
              <w:t xml:space="preserve">, ранее исчисленных при реализации товаров покупателю и полученных от покупателя в составе цены товаров, оператору </w:t>
            </w:r>
            <w:r w:rsidRPr="002F439B">
              <w:rPr>
                <w:b/>
              </w:rPr>
              <w:t xml:space="preserve">системы </w:t>
            </w:r>
            <w:r w:rsidR="007556E8">
              <w:rPr>
                <w:b/>
              </w:rPr>
              <w:t>«такс фри»</w:t>
            </w:r>
            <w:r w:rsidRPr="002F439B">
              <w:t xml:space="preserve"> для компенсации </w:t>
            </w:r>
            <w:r w:rsidRPr="002F439B">
              <w:rPr>
                <w:b/>
              </w:rPr>
              <w:t>налога на добавленную стоимость</w:t>
            </w:r>
            <w:r w:rsidRPr="002F439B">
              <w:t xml:space="preserve"> покупателю. При этом получение оператором системы </w:t>
            </w:r>
            <w:r w:rsidR="007556E8">
              <w:t>«такс фри»</w:t>
            </w:r>
            <w:r w:rsidRPr="002F439B">
              <w:t xml:space="preserve"> от субъекта торговой деятельности в системе </w:t>
            </w:r>
            <w:r w:rsidR="007556E8">
              <w:t>«такс фри»</w:t>
            </w:r>
            <w:r w:rsidRPr="002F439B">
              <w:t xml:space="preserve"> суммы </w:t>
            </w:r>
            <w:r w:rsidRPr="002F439B">
              <w:rPr>
                <w:b/>
              </w:rPr>
              <w:t>налога на добавленную стоимость</w:t>
            </w:r>
            <w:r w:rsidRPr="002F439B">
              <w:t xml:space="preserve"> не признается оборотом по реализации для целей исчисления </w:t>
            </w:r>
            <w:r w:rsidRPr="002F439B">
              <w:rPr>
                <w:b/>
              </w:rPr>
              <w:t>налога на добавленную стоимость</w:t>
            </w:r>
            <w:r w:rsidRPr="002F439B">
              <w:t>.</w:t>
            </w:r>
          </w:p>
          <w:p w:rsidR="006B5FA0" w:rsidRPr="002F439B" w:rsidRDefault="006B5FA0" w:rsidP="0005551C">
            <w:pPr>
              <w:ind w:firstLine="288"/>
              <w:jc w:val="both"/>
            </w:pPr>
            <w:r w:rsidRPr="002F439B">
              <w:t xml:space="preserve">Оборот по реализации услуг по компенсации суммы </w:t>
            </w:r>
            <w:r w:rsidRPr="002F439B">
              <w:rPr>
                <w:b/>
              </w:rPr>
              <w:t>налога на добавленную стоимость</w:t>
            </w:r>
            <w:r w:rsidRPr="002F439B">
              <w:t xml:space="preserve">, оказываемых оператором </w:t>
            </w:r>
            <w:r w:rsidRPr="002F439B">
              <w:rPr>
                <w:b/>
              </w:rPr>
              <w:t>системы</w:t>
            </w:r>
            <w:r w:rsidRPr="002F439B">
              <w:t xml:space="preserve"> </w:t>
            </w:r>
            <w:r w:rsidR="007556E8">
              <w:rPr>
                <w:b/>
              </w:rPr>
              <w:t>«такс фри»</w:t>
            </w:r>
            <w:r w:rsidRPr="002F439B">
              <w:t xml:space="preserve">, освобождается от </w:t>
            </w:r>
            <w:r w:rsidRPr="002F439B">
              <w:rPr>
                <w:b/>
              </w:rPr>
              <w:t xml:space="preserve">налога на добавленную </w:t>
            </w:r>
            <w:proofErr w:type="gramStart"/>
            <w:r w:rsidRPr="002F439B">
              <w:rPr>
                <w:b/>
              </w:rPr>
              <w:t>стоимость</w:t>
            </w:r>
            <w:proofErr w:type="gramEnd"/>
            <w:r w:rsidRPr="002F439B">
              <w:t xml:space="preserve"> и размер такого оборота определяется как разница между суммой </w:t>
            </w:r>
            <w:r w:rsidRPr="002F439B">
              <w:rPr>
                <w:b/>
              </w:rPr>
              <w:t>налога на добавленную стоимость</w:t>
            </w:r>
            <w:r w:rsidRPr="002F439B">
              <w:t xml:space="preserve">, полученной от субъекта торговой деятельности, и суммой компенсации </w:t>
            </w:r>
            <w:r w:rsidRPr="002F439B">
              <w:rPr>
                <w:b/>
              </w:rPr>
              <w:t xml:space="preserve">налога на добавленную стоимость </w:t>
            </w:r>
            <w:r w:rsidRPr="002F439B">
              <w:t>покупателю.</w:t>
            </w:r>
          </w:p>
        </w:tc>
        <w:tc>
          <w:tcPr>
            <w:tcW w:w="5103" w:type="dxa"/>
          </w:tcPr>
          <w:p w:rsidR="006B5FA0" w:rsidRPr="002F439B" w:rsidRDefault="006B5FA0" w:rsidP="0005551C">
            <w:pPr>
              <w:spacing w:line="240" w:lineRule="atLeast"/>
              <w:ind w:firstLine="288"/>
              <w:jc w:val="both"/>
            </w:pPr>
            <w:r w:rsidRPr="002F439B">
              <w:rPr>
                <w:b/>
                <w:color w:val="000000"/>
              </w:rPr>
              <w:t>17.</w:t>
            </w:r>
            <w:r w:rsidRPr="002F439B">
              <w:rPr>
                <w:color w:val="000000"/>
              </w:rPr>
              <w:t xml:space="preserve"> Субъект торговой деятельности в системе </w:t>
            </w:r>
            <w:r w:rsidR="007556E8">
              <w:rPr>
                <w:color w:val="000000"/>
              </w:rPr>
              <w:t>«такс фри»</w:t>
            </w:r>
            <w:r w:rsidRPr="002F439B">
              <w:rPr>
                <w:color w:val="000000"/>
              </w:rPr>
              <w:t xml:space="preserve"> производит выплату суммы </w:t>
            </w:r>
            <w:r w:rsidRPr="002F439B">
              <w:rPr>
                <w:b/>
                <w:color w:val="000000"/>
              </w:rPr>
              <w:t>НДС</w:t>
            </w:r>
            <w:r w:rsidRPr="002F439B">
              <w:rPr>
                <w:color w:val="000000"/>
              </w:rPr>
              <w:t xml:space="preserve">, ранее исчисленных при реализации товаров покупателю и полученных от покупателя в составе цены товаров, оператору для компенсации </w:t>
            </w:r>
            <w:r w:rsidRPr="002F439B">
              <w:rPr>
                <w:b/>
                <w:color w:val="000000"/>
              </w:rPr>
              <w:t>НДС</w:t>
            </w:r>
            <w:r w:rsidRPr="002F439B">
              <w:rPr>
                <w:color w:val="000000"/>
              </w:rPr>
              <w:t xml:space="preserve"> покупателю. При этом получение оператором от субъекта торговой деятельности в системе </w:t>
            </w:r>
            <w:r w:rsidR="007556E8">
              <w:rPr>
                <w:color w:val="000000"/>
              </w:rPr>
              <w:t>«такс фри»</w:t>
            </w:r>
            <w:r w:rsidRPr="002F439B">
              <w:rPr>
                <w:color w:val="000000"/>
              </w:rPr>
              <w:t xml:space="preserve"> суммы </w:t>
            </w:r>
            <w:r w:rsidRPr="002F439B">
              <w:rPr>
                <w:b/>
                <w:color w:val="000000"/>
              </w:rPr>
              <w:t>НДС</w:t>
            </w:r>
            <w:r w:rsidRPr="002F439B">
              <w:rPr>
                <w:color w:val="000000"/>
              </w:rPr>
              <w:t xml:space="preserve"> не признается оборотом по реализации для целей исчисления </w:t>
            </w:r>
            <w:r w:rsidRPr="002F439B">
              <w:rPr>
                <w:b/>
                <w:color w:val="000000"/>
              </w:rPr>
              <w:t>НДС</w:t>
            </w:r>
            <w:r w:rsidRPr="002F439B">
              <w:rPr>
                <w:color w:val="000000"/>
              </w:rPr>
              <w:t>.</w:t>
            </w:r>
          </w:p>
          <w:p w:rsidR="006B5FA0" w:rsidRPr="002F439B" w:rsidRDefault="006B5FA0" w:rsidP="0005551C">
            <w:pPr>
              <w:shd w:val="clear" w:color="auto" w:fill="FFFFFF" w:themeFill="background1"/>
              <w:ind w:firstLine="288"/>
              <w:jc w:val="both"/>
              <w:rPr>
                <w:color w:val="000000"/>
              </w:rPr>
            </w:pPr>
            <w:r w:rsidRPr="002F439B">
              <w:rPr>
                <w:color w:val="000000"/>
              </w:rPr>
              <w:t xml:space="preserve">Оборот по реализации услуг по компенсации суммы </w:t>
            </w:r>
            <w:r w:rsidRPr="002F439B">
              <w:rPr>
                <w:b/>
                <w:color w:val="000000"/>
              </w:rPr>
              <w:t>НДС</w:t>
            </w:r>
            <w:r w:rsidRPr="002F439B">
              <w:rPr>
                <w:color w:val="000000"/>
              </w:rPr>
              <w:t xml:space="preserve">, оказываемых оператором, освобождается от </w:t>
            </w:r>
            <w:proofErr w:type="gramStart"/>
            <w:r w:rsidRPr="002F439B">
              <w:rPr>
                <w:b/>
                <w:color w:val="000000"/>
              </w:rPr>
              <w:t>НДС</w:t>
            </w:r>
            <w:proofErr w:type="gramEnd"/>
            <w:r w:rsidRPr="002F439B">
              <w:rPr>
                <w:color w:val="000000"/>
              </w:rPr>
              <w:t xml:space="preserve"> и размер такого оборота определяется как разница между суммой </w:t>
            </w:r>
            <w:r w:rsidRPr="002F439B">
              <w:rPr>
                <w:b/>
                <w:color w:val="000000"/>
              </w:rPr>
              <w:t>НДС</w:t>
            </w:r>
            <w:r w:rsidRPr="002F439B">
              <w:rPr>
                <w:color w:val="000000"/>
              </w:rPr>
              <w:t xml:space="preserve">, полученной от субъекта торговой деятельности, и суммой компенсации </w:t>
            </w:r>
            <w:r w:rsidRPr="002F439B">
              <w:rPr>
                <w:b/>
                <w:color w:val="000000"/>
              </w:rPr>
              <w:t>НДС</w:t>
            </w:r>
            <w:r w:rsidRPr="002F439B">
              <w:rPr>
                <w:color w:val="000000"/>
              </w:rPr>
              <w:t xml:space="preserve"> покупателю.</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t>Изменена нумерация пункта и приведено в соответствие с  сокращениями и понятиями,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29</w:t>
            </w:r>
          </w:p>
        </w:tc>
        <w:tc>
          <w:tcPr>
            <w:tcW w:w="1275" w:type="dxa"/>
          </w:tcPr>
          <w:p w:rsidR="006B5FA0" w:rsidRPr="002F439B" w:rsidRDefault="007556E8" w:rsidP="0005551C">
            <w:pPr>
              <w:widowControl w:val="0"/>
              <w:shd w:val="clear" w:color="auto" w:fill="FFFFFF" w:themeFill="background1"/>
              <w:rPr>
                <w:bCs/>
              </w:rPr>
            </w:pPr>
            <w:r w:rsidRPr="002F439B">
              <w:rPr>
                <w:bCs/>
              </w:rPr>
              <w:t xml:space="preserve">пункт </w:t>
            </w:r>
            <w:r>
              <w:rPr>
                <w:bCs/>
              </w:rPr>
              <w:t>22</w:t>
            </w:r>
            <w:r w:rsidRPr="002F439B">
              <w:rPr>
                <w:bCs/>
              </w:rPr>
              <w:t xml:space="preserve"> </w:t>
            </w:r>
          </w:p>
        </w:tc>
        <w:tc>
          <w:tcPr>
            <w:tcW w:w="5103" w:type="dxa"/>
          </w:tcPr>
          <w:p w:rsidR="006B5FA0" w:rsidRPr="002F439B" w:rsidRDefault="006B5FA0" w:rsidP="0005551C">
            <w:pPr>
              <w:ind w:firstLine="288"/>
              <w:jc w:val="both"/>
            </w:pPr>
            <w:r w:rsidRPr="002F439B">
              <w:rPr>
                <w:b/>
              </w:rPr>
              <w:t>22.</w:t>
            </w:r>
            <w:r w:rsidRPr="002F439B">
              <w:t xml:space="preserve"> Субъект торговой деятельности в системе </w:t>
            </w:r>
            <w:r w:rsidR="007556E8">
              <w:t>«такс фри»</w:t>
            </w:r>
            <w:r w:rsidRPr="002F439B">
              <w:t xml:space="preserve"> производит увеличение </w:t>
            </w:r>
            <w:r w:rsidRPr="002F439B">
              <w:lastRenderedPageBreak/>
              <w:t xml:space="preserve">суммы </w:t>
            </w:r>
            <w:r w:rsidRPr="002F439B">
              <w:rPr>
                <w:b/>
              </w:rPr>
              <w:t>налога на добавленную стоимость,</w:t>
            </w:r>
            <w:r w:rsidRPr="002F439B">
              <w:t xml:space="preserve"> относимого в зачет по выплаченным суммам налога на добавленную стоимость оператору </w:t>
            </w:r>
            <w:r w:rsidRPr="002F439B">
              <w:rPr>
                <w:b/>
              </w:rPr>
              <w:t xml:space="preserve">системы </w:t>
            </w:r>
            <w:r w:rsidR="007556E8">
              <w:rPr>
                <w:b/>
              </w:rPr>
              <w:t>«такс фри»</w:t>
            </w:r>
            <w:r w:rsidRPr="002F439B">
              <w:t xml:space="preserve"> на основании реестра, представляемого оператором </w:t>
            </w:r>
            <w:r w:rsidRPr="002F439B">
              <w:rPr>
                <w:b/>
              </w:rPr>
              <w:t xml:space="preserve">системы </w:t>
            </w:r>
            <w:r w:rsidR="007556E8">
              <w:rPr>
                <w:b/>
              </w:rPr>
              <w:t>«такс фри»</w:t>
            </w:r>
            <w:r w:rsidRPr="002F439B">
              <w:t xml:space="preserve"> субъекту торговой деятельности </w:t>
            </w:r>
            <w:r w:rsidRPr="002F439B">
              <w:rPr>
                <w:b/>
              </w:rPr>
              <w:t xml:space="preserve">в системе </w:t>
            </w:r>
            <w:r w:rsidR="007556E8">
              <w:rPr>
                <w:b/>
              </w:rPr>
              <w:t>«такс фри»</w:t>
            </w:r>
            <w:r w:rsidRPr="002F439B">
              <w:rPr>
                <w:b/>
              </w:rPr>
              <w:t>.</w:t>
            </w:r>
          </w:p>
          <w:p w:rsidR="006B5FA0" w:rsidRPr="002F439B" w:rsidRDefault="006B5FA0" w:rsidP="0005551C">
            <w:pPr>
              <w:ind w:firstLine="288"/>
              <w:jc w:val="both"/>
            </w:pPr>
            <w:r w:rsidRPr="002F439B">
              <w:t xml:space="preserve">Увеличение суммы </w:t>
            </w:r>
            <w:r w:rsidRPr="002F439B">
              <w:rPr>
                <w:b/>
              </w:rPr>
              <w:t>налога на добавленную стоимость</w:t>
            </w:r>
            <w:r w:rsidRPr="002F439B">
              <w:t xml:space="preserve">, относимого в зачет, производится в том налоговом периоде, в котором выплачена сумма </w:t>
            </w:r>
            <w:r w:rsidRPr="002F439B">
              <w:rPr>
                <w:b/>
              </w:rPr>
              <w:t>налога на добавленную стоимость</w:t>
            </w:r>
            <w:r w:rsidRPr="002F439B">
              <w:t xml:space="preserve"> оператору </w:t>
            </w:r>
            <w:r w:rsidRPr="002F439B">
              <w:rPr>
                <w:b/>
              </w:rPr>
              <w:t xml:space="preserve">системы </w:t>
            </w:r>
            <w:r w:rsidR="007556E8">
              <w:rPr>
                <w:b/>
              </w:rPr>
              <w:t>«такс фри»</w:t>
            </w:r>
            <w:r w:rsidRPr="002F439B">
              <w:t>.</w:t>
            </w:r>
          </w:p>
        </w:tc>
        <w:tc>
          <w:tcPr>
            <w:tcW w:w="5103" w:type="dxa"/>
          </w:tcPr>
          <w:p w:rsidR="006B5FA0" w:rsidRPr="002F439B" w:rsidRDefault="006B5FA0" w:rsidP="0005551C">
            <w:pPr>
              <w:spacing w:line="240" w:lineRule="atLeast"/>
              <w:ind w:firstLine="288"/>
              <w:jc w:val="both"/>
            </w:pPr>
            <w:r w:rsidRPr="002F439B">
              <w:rPr>
                <w:b/>
                <w:color w:val="000000"/>
              </w:rPr>
              <w:lastRenderedPageBreak/>
              <w:t>18.</w:t>
            </w:r>
            <w:r w:rsidRPr="002F439B">
              <w:rPr>
                <w:color w:val="000000"/>
              </w:rPr>
              <w:t xml:space="preserve"> Субъект торговой деятельности в системе </w:t>
            </w:r>
            <w:r w:rsidR="007556E8">
              <w:rPr>
                <w:color w:val="000000"/>
              </w:rPr>
              <w:t>«такс фри»</w:t>
            </w:r>
            <w:r w:rsidRPr="002F439B">
              <w:rPr>
                <w:color w:val="000000"/>
              </w:rPr>
              <w:t xml:space="preserve"> производит увеличение </w:t>
            </w:r>
            <w:r w:rsidRPr="002F439B">
              <w:rPr>
                <w:color w:val="000000"/>
              </w:rPr>
              <w:lastRenderedPageBreak/>
              <w:t xml:space="preserve">суммы </w:t>
            </w:r>
            <w:r w:rsidRPr="002F439B">
              <w:rPr>
                <w:b/>
                <w:color w:val="000000"/>
              </w:rPr>
              <w:t>НДС</w:t>
            </w:r>
            <w:r w:rsidRPr="002F439B">
              <w:rPr>
                <w:color w:val="000000"/>
              </w:rPr>
              <w:t xml:space="preserve">, относимого в зачет по выплаченным суммам </w:t>
            </w:r>
            <w:r w:rsidRPr="002F439B">
              <w:rPr>
                <w:b/>
                <w:color w:val="000000"/>
              </w:rPr>
              <w:t>НДС</w:t>
            </w:r>
            <w:r w:rsidRPr="002F439B">
              <w:rPr>
                <w:color w:val="000000"/>
              </w:rPr>
              <w:t xml:space="preserve"> оператору на основании реестра, представляемого оператором субъекту торговой деятельности.</w:t>
            </w:r>
          </w:p>
          <w:p w:rsidR="006B5FA0" w:rsidRPr="002F439B" w:rsidRDefault="006B5FA0" w:rsidP="0005551C">
            <w:pPr>
              <w:shd w:val="clear" w:color="auto" w:fill="FFFFFF" w:themeFill="background1"/>
              <w:ind w:firstLine="288"/>
              <w:jc w:val="both"/>
              <w:rPr>
                <w:color w:val="000000"/>
              </w:rPr>
            </w:pPr>
            <w:r w:rsidRPr="002F439B">
              <w:rPr>
                <w:color w:val="000000"/>
              </w:rPr>
              <w:t xml:space="preserve">Увеличение суммы </w:t>
            </w:r>
            <w:r w:rsidRPr="002F439B">
              <w:rPr>
                <w:b/>
                <w:color w:val="000000"/>
              </w:rPr>
              <w:t>НДС</w:t>
            </w:r>
            <w:r w:rsidRPr="002F439B">
              <w:rPr>
                <w:color w:val="000000"/>
              </w:rPr>
              <w:t xml:space="preserve">, относимого в зачет, производится в том налоговом периоде, в котором выплачена сумма </w:t>
            </w:r>
            <w:r w:rsidRPr="002F439B">
              <w:rPr>
                <w:b/>
                <w:color w:val="000000"/>
              </w:rPr>
              <w:t>НДС</w:t>
            </w:r>
            <w:r w:rsidRPr="002F439B">
              <w:rPr>
                <w:color w:val="000000"/>
              </w:rPr>
              <w:t xml:space="preserve"> оператору.</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lastRenderedPageBreak/>
              <w:t xml:space="preserve">Изменена нумерация пункта и приведено в </w:t>
            </w:r>
            <w:r w:rsidRPr="002F439B">
              <w:rPr>
                <w:color w:val="000000"/>
              </w:rPr>
              <w:lastRenderedPageBreak/>
              <w:t>соответствие с  сокращениями и понятиями,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30</w:t>
            </w:r>
          </w:p>
        </w:tc>
        <w:tc>
          <w:tcPr>
            <w:tcW w:w="1275" w:type="dxa"/>
          </w:tcPr>
          <w:p w:rsidR="006B5FA0" w:rsidRPr="002F439B" w:rsidRDefault="007556E8" w:rsidP="0005551C">
            <w:pPr>
              <w:widowControl w:val="0"/>
              <w:shd w:val="clear" w:color="auto" w:fill="FFFFFF" w:themeFill="background1"/>
              <w:rPr>
                <w:bCs/>
              </w:rPr>
            </w:pPr>
            <w:r w:rsidRPr="002F439B">
              <w:rPr>
                <w:bCs/>
              </w:rPr>
              <w:t>Пункт</w:t>
            </w:r>
            <w:r>
              <w:rPr>
                <w:bCs/>
              </w:rPr>
              <w:t xml:space="preserve"> 23</w:t>
            </w:r>
            <w:r w:rsidRPr="002F439B">
              <w:rPr>
                <w:bCs/>
              </w:rPr>
              <w:t xml:space="preserve"> </w:t>
            </w:r>
          </w:p>
        </w:tc>
        <w:tc>
          <w:tcPr>
            <w:tcW w:w="5103" w:type="dxa"/>
          </w:tcPr>
          <w:p w:rsidR="006B5FA0" w:rsidRPr="002F439B" w:rsidRDefault="006B5FA0" w:rsidP="0005551C">
            <w:pPr>
              <w:ind w:firstLine="288"/>
              <w:jc w:val="both"/>
              <w:rPr>
                <w:color w:val="000000"/>
              </w:rPr>
            </w:pPr>
            <w:r w:rsidRPr="002F439B">
              <w:rPr>
                <w:b/>
              </w:rPr>
              <w:t>23.</w:t>
            </w:r>
            <w:r w:rsidRPr="002F439B">
              <w:t xml:space="preserve"> Субъект торговой деятельности в системе </w:t>
            </w:r>
            <w:r w:rsidR="007556E8">
              <w:t>«такс фри»</w:t>
            </w:r>
            <w:r w:rsidRPr="002F439B">
              <w:t xml:space="preserve"> ведет раздельный налоговый учет оборотов по реализации товаров покупателю, по которым осуществляется компенсация суммы </w:t>
            </w:r>
            <w:r w:rsidRPr="002F439B">
              <w:rPr>
                <w:b/>
              </w:rPr>
              <w:t>налога на добавленную стоимость</w:t>
            </w:r>
            <w:r w:rsidRPr="002F439B">
              <w:t xml:space="preserve"> в системе </w:t>
            </w:r>
            <w:r w:rsidR="007556E8">
              <w:t>«такс фри»</w:t>
            </w:r>
            <w:r w:rsidRPr="002F439B">
              <w:t>.</w:t>
            </w:r>
          </w:p>
        </w:tc>
        <w:tc>
          <w:tcPr>
            <w:tcW w:w="5103" w:type="dxa"/>
          </w:tcPr>
          <w:p w:rsidR="006B5FA0" w:rsidRPr="002F439B" w:rsidRDefault="006B5FA0" w:rsidP="0005551C">
            <w:pPr>
              <w:shd w:val="clear" w:color="auto" w:fill="FFFFFF" w:themeFill="background1"/>
              <w:ind w:firstLine="288"/>
              <w:jc w:val="both"/>
              <w:rPr>
                <w:color w:val="000000"/>
              </w:rPr>
            </w:pPr>
            <w:r w:rsidRPr="002F439B">
              <w:rPr>
                <w:b/>
                <w:color w:val="000000"/>
              </w:rPr>
              <w:t>19.</w:t>
            </w:r>
            <w:r w:rsidRPr="002F439B">
              <w:rPr>
                <w:color w:val="000000"/>
              </w:rPr>
              <w:t xml:space="preserve"> Субъект торговой деятельности в системе </w:t>
            </w:r>
            <w:r w:rsidR="007556E8">
              <w:rPr>
                <w:color w:val="000000"/>
              </w:rPr>
              <w:t>«такс фри»</w:t>
            </w:r>
            <w:r w:rsidRPr="002F439B">
              <w:rPr>
                <w:color w:val="000000"/>
              </w:rPr>
              <w:t xml:space="preserve"> ведет раздельный налоговый учет оборотов по реализации товаров покупателю, по которым осуществляется компенсация суммы </w:t>
            </w:r>
            <w:r w:rsidRPr="002F439B">
              <w:rPr>
                <w:b/>
                <w:color w:val="000000"/>
              </w:rPr>
              <w:t>НДС</w:t>
            </w:r>
            <w:r w:rsidRPr="002F439B">
              <w:rPr>
                <w:color w:val="000000"/>
              </w:rPr>
              <w:t xml:space="preserve"> в системе </w:t>
            </w:r>
            <w:r w:rsidR="007556E8">
              <w:rPr>
                <w:color w:val="000000"/>
              </w:rPr>
              <w:t>«такс фри»</w:t>
            </w:r>
            <w:r w:rsidRPr="002F439B">
              <w:rPr>
                <w:color w:val="000000"/>
              </w:rPr>
              <w:t>.</w:t>
            </w:r>
          </w:p>
        </w:tc>
        <w:tc>
          <w:tcPr>
            <w:tcW w:w="2693" w:type="dxa"/>
          </w:tcPr>
          <w:p w:rsidR="006B5FA0" w:rsidRPr="002F439B" w:rsidRDefault="006B5FA0" w:rsidP="0005551C">
            <w:pPr>
              <w:widowControl w:val="0"/>
              <w:shd w:val="clear" w:color="auto" w:fill="FFFFFF" w:themeFill="background1"/>
              <w:ind w:firstLine="288"/>
              <w:jc w:val="both"/>
              <w:rPr>
                <w:color w:val="000000"/>
              </w:rPr>
            </w:pPr>
            <w:r w:rsidRPr="002F439B">
              <w:rPr>
                <w:color w:val="000000"/>
              </w:rPr>
              <w:t>Изменена нумерация пункта и приведено в соответствие с  сокращениями и понятиями, используемыми в Правилах.</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31</w:t>
            </w:r>
          </w:p>
        </w:tc>
        <w:tc>
          <w:tcPr>
            <w:tcW w:w="1275" w:type="dxa"/>
          </w:tcPr>
          <w:p w:rsidR="006B5FA0" w:rsidRPr="002F439B" w:rsidRDefault="00F04AA9" w:rsidP="0005551C">
            <w:pPr>
              <w:widowControl w:val="0"/>
              <w:shd w:val="clear" w:color="auto" w:fill="FFFFFF" w:themeFill="background1"/>
              <w:rPr>
                <w:bCs/>
              </w:rPr>
            </w:pPr>
            <w:r>
              <w:rPr>
                <w:bCs/>
              </w:rPr>
              <w:t>пункт 20</w:t>
            </w:r>
          </w:p>
        </w:tc>
        <w:tc>
          <w:tcPr>
            <w:tcW w:w="5103" w:type="dxa"/>
          </w:tcPr>
          <w:p w:rsidR="006B5FA0" w:rsidRPr="002F439B" w:rsidRDefault="004678CD" w:rsidP="0005551C">
            <w:pPr>
              <w:ind w:firstLine="288"/>
              <w:jc w:val="both"/>
              <w:rPr>
                <w:b/>
                <w:color w:val="000000"/>
              </w:rPr>
            </w:pPr>
            <w:r>
              <w:rPr>
                <w:b/>
                <w:color w:val="000000"/>
              </w:rPr>
              <w:t>20</w:t>
            </w:r>
            <w:r w:rsidR="00EC79E6">
              <w:rPr>
                <w:b/>
                <w:color w:val="000000"/>
              </w:rPr>
              <w:t>.</w:t>
            </w:r>
            <w:r>
              <w:rPr>
                <w:b/>
                <w:color w:val="000000"/>
              </w:rPr>
              <w:t xml:space="preserve"> изложен в новой редакции</w:t>
            </w:r>
          </w:p>
        </w:tc>
        <w:tc>
          <w:tcPr>
            <w:tcW w:w="5103" w:type="dxa"/>
          </w:tcPr>
          <w:p w:rsidR="006B5FA0" w:rsidRPr="002F439B" w:rsidRDefault="006B5FA0" w:rsidP="0005551C">
            <w:pPr>
              <w:shd w:val="clear" w:color="auto" w:fill="FFFFFF" w:themeFill="background1"/>
              <w:spacing w:line="240" w:lineRule="atLeast"/>
              <w:ind w:firstLine="288"/>
              <w:jc w:val="both"/>
              <w:rPr>
                <w:b/>
                <w:color w:val="000000"/>
              </w:rPr>
            </w:pPr>
            <w:r w:rsidRPr="002F439B">
              <w:rPr>
                <w:b/>
                <w:color w:val="000000"/>
              </w:rPr>
              <w:t>20. Оператор обеспечивает:</w:t>
            </w:r>
          </w:p>
          <w:p w:rsidR="006B5FA0" w:rsidRPr="002F439B" w:rsidRDefault="006B5FA0" w:rsidP="0005551C">
            <w:pPr>
              <w:shd w:val="clear" w:color="auto" w:fill="FFFFFF" w:themeFill="background1"/>
              <w:spacing w:line="240" w:lineRule="atLeast"/>
              <w:ind w:firstLine="288"/>
              <w:jc w:val="both"/>
              <w:rPr>
                <w:b/>
                <w:color w:val="000000"/>
              </w:rPr>
            </w:pPr>
            <w:r w:rsidRPr="002F439B">
              <w:rPr>
                <w:b/>
                <w:color w:val="000000"/>
              </w:rPr>
              <w:t>1) размещение в общедоступных местах информационного табло в международных аэропортах о месте дислокации оператора;</w:t>
            </w:r>
          </w:p>
          <w:p w:rsidR="006B5FA0" w:rsidRPr="002F439B" w:rsidRDefault="006B5FA0" w:rsidP="0005551C">
            <w:pPr>
              <w:shd w:val="clear" w:color="auto" w:fill="FFFFFF" w:themeFill="background1"/>
              <w:spacing w:line="240" w:lineRule="atLeast"/>
              <w:ind w:firstLine="288"/>
              <w:jc w:val="both"/>
              <w:rPr>
                <w:b/>
                <w:color w:val="000000"/>
              </w:rPr>
            </w:pPr>
            <w:r w:rsidRPr="002F439B">
              <w:rPr>
                <w:b/>
                <w:color w:val="000000"/>
              </w:rPr>
              <w:t>2) консультацию и сопровождение покупателя посредством мобильного приложения и (или) электронной почты;</w:t>
            </w:r>
          </w:p>
          <w:p w:rsidR="006B5FA0" w:rsidRPr="002F439B" w:rsidRDefault="006B5FA0" w:rsidP="0005551C">
            <w:pPr>
              <w:shd w:val="clear" w:color="auto" w:fill="FFFFFF" w:themeFill="background1"/>
              <w:spacing w:line="240" w:lineRule="atLeast"/>
              <w:ind w:firstLine="288"/>
              <w:jc w:val="both"/>
              <w:rPr>
                <w:b/>
                <w:color w:val="000000"/>
              </w:rPr>
            </w:pPr>
            <w:r w:rsidRPr="002F439B">
              <w:rPr>
                <w:b/>
                <w:color w:val="000000"/>
              </w:rPr>
              <w:t xml:space="preserve">3) размещение в общедоступных местах международных аэропортах и у субъекта торговой деятельности информации о системе </w:t>
            </w:r>
            <w:r w:rsidR="007556E8">
              <w:rPr>
                <w:b/>
                <w:color w:val="000000"/>
              </w:rPr>
              <w:t>«такс фри»</w:t>
            </w:r>
            <w:r w:rsidRPr="002F439B">
              <w:rPr>
                <w:b/>
                <w:color w:val="000000"/>
              </w:rPr>
              <w:t>;</w:t>
            </w:r>
          </w:p>
          <w:p w:rsidR="006B5FA0" w:rsidRPr="002F439B" w:rsidRDefault="006B5FA0" w:rsidP="0005551C">
            <w:pPr>
              <w:shd w:val="clear" w:color="auto" w:fill="FFFFFF" w:themeFill="background1"/>
              <w:spacing w:line="240" w:lineRule="atLeast"/>
              <w:ind w:firstLine="288"/>
              <w:jc w:val="both"/>
              <w:rPr>
                <w:b/>
              </w:rPr>
            </w:pPr>
            <w:r w:rsidRPr="002F439B">
              <w:rPr>
                <w:b/>
              </w:rPr>
              <w:t xml:space="preserve">4) удержание комиссии за оказанную услугу, включающую в себя комиссию </w:t>
            </w:r>
            <w:r w:rsidRPr="002F439B">
              <w:rPr>
                <w:b/>
              </w:rPr>
              <w:lastRenderedPageBreak/>
              <w:t xml:space="preserve">банка второго уровня, но не более 20 (двадцати) процентов от суммы </w:t>
            </w:r>
            <w:r w:rsidRPr="002F439B">
              <w:rPr>
                <w:b/>
                <w:color w:val="000000"/>
              </w:rPr>
              <w:t>НДС</w:t>
            </w:r>
            <w:r w:rsidRPr="002F439B">
              <w:rPr>
                <w:b/>
              </w:rPr>
              <w:t>, подтвержденной к компенсации;</w:t>
            </w:r>
          </w:p>
          <w:p w:rsidR="006B5FA0" w:rsidRPr="002F439B" w:rsidRDefault="006B5FA0" w:rsidP="0005551C">
            <w:pPr>
              <w:shd w:val="clear" w:color="auto" w:fill="FFFFFF" w:themeFill="background1"/>
              <w:spacing w:line="240" w:lineRule="atLeast"/>
              <w:ind w:firstLine="288"/>
              <w:jc w:val="both"/>
              <w:rPr>
                <w:b/>
              </w:rPr>
            </w:pPr>
            <w:r w:rsidRPr="002F439B">
              <w:rPr>
                <w:b/>
              </w:rPr>
              <w:t>5) передачу данных в информационную систему ОГД для целей налогового администрирования;</w:t>
            </w:r>
          </w:p>
          <w:p w:rsidR="006B5FA0" w:rsidRPr="002F439B" w:rsidRDefault="006B5FA0" w:rsidP="0005551C">
            <w:pPr>
              <w:shd w:val="clear" w:color="auto" w:fill="FFFFFF" w:themeFill="background1"/>
              <w:spacing w:line="240" w:lineRule="atLeast"/>
              <w:ind w:firstLine="288"/>
              <w:jc w:val="both"/>
              <w:rPr>
                <w:b/>
              </w:rPr>
            </w:pPr>
            <w:r w:rsidRPr="002F439B">
              <w:rPr>
                <w:b/>
              </w:rPr>
              <w:t xml:space="preserve">6) оснащение необходимым оборудованием торговые точки субъекта торговой деятельности и пункты </w:t>
            </w:r>
            <w:r w:rsidRPr="002F439B">
              <w:rPr>
                <w:b/>
                <w:color w:val="000000"/>
              </w:rPr>
              <w:t>прохождения процедуры осмотра товаров</w:t>
            </w:r>
            <w:r w:rsidRPr="002F439B">
              <w:rPr>
                <w:b/>
              </w:rPr>
              <w:t xml:space="preserve"> в международных аэропортах в целях реализации пилотного проекта;</w:t>
            </w:r>
          </w:p>
          <w:p w:rsidR="006B5FA0" w:rsidRPr="002F439B" w:rsidRDefault="006B5FA0" w:rsidP="0005551C">
            <w:pPr>
              <w:shd w:val="clear" w:color="auto" w:fill="FFFFFF" w:themeFill="background1"/>
              <w:spacing w:line="240" w:lineRule="atLeast"/>
              <w:ind w:firstLine="288"/>
              <w:jc w:val="both"/>
              <w:rPr>
                <w:b/>
                <w:color w:val="000000"/>
              </w:rPr>
            </w:pPr>
            <w:r w:rsidRPr="002F439B">
              <w:rPr>
                <w:b/>
              </w:rPr>
              <w:t xml:space="preserve">7) наличие у субъектов торговой деятельности и </w:t>
            </w:r>
            <w:r w:rsidRPr="002F439B">
              <w:rPr>
                <w:b/>
                <w:color w:val="000000"/>
              </w:rPr>
              <w:t>уполномоченного должностного лица</w:t>
            </w:r>
            <w:r w:rsidRPr="002F439B">
              <w:rPr>
                <w:b/>
              </w:rPr>
              <w:t xml:space="preserve"> ОГД автоматизированного рабочего места (АРМ) с доступом к ИС </w:t>
            </w:r>
            <w:r w:rsidR="007556E8">
              <w:rPr>
                <w:b/>
              </w:rPr>
              <w:t>«такс фри»</w:t>
            </w:r>
            <w:r w:rsidRPr="002F439B">
              <w:rPr>
                <w:b/>
              </w:rPr>
              <w:t xml:space="preserve"> с соответствующими режимами и правами пользователя д</w:t>
            </w:r>
            <w:r w:rsidRPr="002F439B">
              <w:rPr>
                <w:b/>
                <w:color w:val="000000"/>
              </w:rPr>
              <w:t xml:space="preserve">ля формирования документа </w:t>
            </w:r>
            <w:r w:rsidR="007556E8">
              <w:rPr>
                <w:b/>
                <w:color w:val="000000"/>
              </w:rPr>
              <w:t>«такс фри»</w:t>
            </w:r>
            <w:r w:rsidRPr="002F439B">
              <w:rPr>
                <w:b/>
                <w:color w:val="000000"/>
              </w:rPr>
              <w:t xml:space="preserve">, его просмотра и администрирования участниками </w:t>
            </w:r>
            <w:r w:rsidR="004428B3">
              <w:rPr>
                <w:b/>
                <w:color w:val="000000"/>
                <w:lang w:val="kk-KZ"/>
              </w:rPr>
              <w:t>п</w:t>
            </w:r>
            <w:proofErr w:type="spellStart"/>
            <w:r w:rsidRPr="002F439B">
              <w:rPr>
                <w:b/>
                <w:color w:val="000000"/>
              </w:rPr>
              <w:t>илотного</w:t>
            </w:r>
            <w:proofErr w:type="spellEnd"/>
            <w:r w:rsidRPr="002F439B">
              <w:rPr>
                <w:b/>
                <w:color w:val="000000"/>
              </w:rPr>
              <w:t xml:space="preserve"> проекта;</w:t>
            </w:r>
          </w:p>
          <w:p w:rsidR="006B5FA0" w:rsidRPr="002F439B" w:rsidRDefault="006B5FA0" w:rsidP="004428B3">
            <w:pPr>
              <w:shd w:val="clear" w:color="auto" w:fill="FFFFFF" w:themeFill="background1"/>
              <w:ind w:firstLine="288"/>
              <w:jc w:val="both"/>
              <w:rPr>
                <w:b/>
                <w:color w:val="000000"/>
              </w:rPr>
            </w:pPr>
            <w:r w:rsidRPr="002F439B">
              <w:rPr>
                <w:b/>
              </w:rPr>
              <w:t xml:space="preserve">8) компенсация суммы </w:t>
            </w:r>
            <w:r w:rsidRPr="002F439B">
              <w:rPr>
                <w:b/>
                <w:color w:val="000000"/>
              </w:rPr>
              <w:t xml:space="preserve">НДС </w:t>
            </w:r>
            <w:r w:rsidRPr="002F439B">
              <w:rPr>
                <w:b/>
              </w:rPr>
              <w:t>покупателю производится оператором через международные плат</w:t>
            </w:r>
            <w:r w:rsidR="004428B3">
              <w:rPr>
                <w:b/>
                <w:lang w:val="kk-KZ"/>
              </w:rPr>
              <w:t>е</w:t>
            </w:r>
            <w:proofErr w:type="spellStart"/>
            <w:r w:rsidRPr="002F439B">
              <w:rPr>
                <w:b/>
              </w:rPr>
              <w:t>жные</w:t>
            </w:r>
            <w:proofErr w:type="spellEnd"/>
            <w:r w:rsidRPr="002F439B">
              <w:rPr>
                <w:b/>
              </w:rPr>
              <w:t xml:space="preserve"> системы по истечении 14 (четырнадцати) календарных дней, но не позднее трех месяцев, с даты указанной в чеке ККМ о совершении покупки товара, выданной покупателю субъектом торговой деятельности.</w:t>
            </w:r>
          </w:p>
        </w:tc>
        <w:tc>
          <w:tcPr>
            <w:tcW w:w="2693" w:type="dxa"/>
          </w:tcPr>
          <w:p w:rsidR="006B5FA0" w:rsidRPr="002F439B" w:rsidRDefault="004678CD" w:rsidP="0005551C">
            <w:pPr>
              <w:widowControl w:val="0"/>
              <w:shd w:val="clear" w:color="auto" w:fill="FFFFFF" w:themeFill="background1"/>
              <w:ind w:firstLine="288"/>
              <w:jc w:val="both"/>
              <w:rPr>
                <w:color w:val="000000"/>
              </w:rPr>
            </w:pPr>
            <w:r>
              <w:rPr>
                <w:b/>
                <w:color w:val="000000"/>
              </w:rPr>
              <w:lastRenderedPageBreak/>
              <w:t>Пункт 20 изложен в новой редакции</w:t>
            </w:r>
            <w:r w:rsidR="00A85A87">
              <w:rPr>
                <w:b/>
                <w:color w:val="000000"/>
              </w:rPr>
              <w:t>.</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32</w:t>
            </w:r>
          </w:p>
        </w:tc>
        <w:tc>
          <w:tcPr>
            <w:tcW w:w="1275" w:type="dxa"/>
          </w:tcPr>
          <w:p w:rsidR="006B5FA0" w:rsidRPr="002F439B" w:rsidRDefault="00F04AA9" w:rsidP="0005551C">
            <w:pPr>
              <w:widowControl w:val="0"/>
              <w:shd w:val="clear" w:color="auto" w:fill="FFFFFF" w:themeFill="background1"/>
              <w:rPr>
                <w:bCs/>
              </w:rPr>
            </w:pPr>
            <w:r>
              <w:rPr>
                <w:bCs/>
              </w:rPr>
              <w:t>пункт 21</w:t>
            </w:r>
          </w:p>
        </w:tc>
        <w:tc>
          <w:tcPr>
            <w:tcW w:w="5103" w:type="dxa"/>
          </w:tcPr>
          <w:p w:rsidR="006B5FA0" w:rsidRPr="002F439B" w:rsidRDefault="004678CD" w:rsidP="0005551C">
            <w:pPr>
              <w:ind w:firstLine="288"/>
              <w:jc w:val="both"/>
              <w:rPr>
                <w:b/>
                <w:color w:val="000000"/>
              </w:rPr>
            </w:pPr>
            <w:r>
              <w:rPr>
                <w:b/>
                <w:color w:val="000000"/>
              </w:rPr>
              <w:t>2</w:t>
            </w:r>
            <w:r w:rsidR="00A85A87">
              <w:rPr>
                <w:b/>
                <w:color w:val="000000"/>
              </w:rPr>
              <w:t>1</w:t>
            </w:r>
            <w:r w:rsidR="00EC79E6">
              <w:rPr>
                <w:b/>
                <w:color w:val="000000"/>
              </w:rPr>
              <w:t>.</w:t>
            </w:r>
            <w:r>
              <w:rPr>
                <w:b/>
                <w:color w:val="000000"/>
              </w:rPr>
              <w:t xml:space="preserve"> изложен в новой редакции</w:t>
            </w:r>
            <w:r w:rsidR="00A85A87">
              <w:rPr>
                <w:b/>
                <w:color w:val="000000"/>
              </w:rPr>
              <w:t>.</w:t>
            </w:r>
          </w:p>
        </w:tc>
        <w:tc>
          <w:tcPr>
            <w:tcW w:w="5103" w:type="dxa"/>
          </w:tcPr>
          <w:p w:rsidR="006B5FA0" w:rsidRPr="002F439B" w:rsidRDefault="006B5FA0" w:rsidP="0005551C">
            <w:pPr>
              <w:shd w:val="clear" w:color="auto" w:fill="FFFFFF" w:themeFill="background1"/>
              <w:spacing w:line="240" w:lineRule="atLeast"/>
              <w:ind w:firstLine="288"/>
              <w:jc w:val="both"/>
              <w:rPr>
                <w:b/>
                <w:color w:val="000000"/>
              </w:rPr>
            </w:pPr>
            <w:r w:rsidRPr="002F439B">
              <w:rPr>
                <w:b/>
              </w:rPr>
              <w:t>21</w:t>
            </w:r>
            <w:r w:rsidRPr="002F439B">
              <w:rPr>
                <w:b/>
                <w:color w:val="000000"/>
              </w:rPr>
              <w:t xml:space="preserve">. Субъект торговой деятельности в соответствии с договором, заключенным с </w:t>
            </w:r>
            <w:r w:rsidRPr="002F439B">
              <w:rPr>
                <w:b/>
                <w:color w:val="000000"/>
              </w:rPr>
              <w:lastRenderedPageBreak/>
              <w:t xml:space="preserve">оператором, по выбору покупателя производит оформление документа </w:t>
            </w:r>
            <w:r w:rsidR="007556E8">
              <w:rPr>
                <w:b/>
                <w:color w:val="000000"/>
              </w:rPr>
              <w:t>«такс фри»</w:t>
            </w:r>
            <w:r w:rsidRPr="002F439B">
              <w:rPr>
                <w:b/>
                <w:color w:val="000000"/>
              </w:rPr>
              <w:t xml:space="preserve"> на покупку товара в электронном виде и (или) на бумажном носителе:</w:t>
            </w:r>
          </w:p>
          <w:p w:rsidR="006B5FA0" w:rsidRPr="002F439B" w:rsidRDefault="006B5FA0" w:rsidP="0005551C">
            <w:pPr>
              <w:shd w:val="clear" w:color="auto" w:fill="FFFFFF" w:themeFill="background1"/>
              <w:spacing w:line="240" w:lineRule="atLeast"/>
              <w:ind w:firstLine="288"/>
              <w:jc w:val="both"/>
              <w:rPr>
                <w:b/>
                <w:color w:val="000000"/>
              </w:rPr>
            </w:pPr>
            <w:r w:rsidRPr="002F439B">
              <w:rPr>
                <w:b/>
                <w:color w:val="000000"/>
              </w:rPr>
              <w:t xml:space="preserve">при оформлении на бумажном носителе пакет документов формирует в двух экземплярах с отражением информации, указанной в пункте 11 настоящих Правил, и один экземпляр документа </w:t>
            </w:r>
            <w:r w:rsidR="007556E8">
              <w:rPr>
                <w:b/>
                <w:color w:val="000000"/>
              </w:rPr>
              <w:t>«такс фри»</w:t>
            </w:r>
            <w:r w:rsidRPr="002F439B">
              <w:rPr>
                <w:b/>
                <w:color w:val="000000"/>
              </w:rPr>
              <w:t xml:space="preserve"> </w:t>
            </w:r>
            <w:r w:rsidRPr="002F439B">
              <w:rPr>
                <w:b/>
              </w:rPr>
              <w:t>представляет</w:t>
            </w:r>
            <w:r w:rsidRPr="002F439B">
              <w:rPr>
                <w:b/>
                <w:color w:val="000000"/>
              </w:rPr>
              <w:t xml:space="preserve"> покупателю.</w:t>
            </w:r>
          </w:p>
          <w:p w:rsidR="006B5FA0" w:rsidRPr="002F439B" w:rsidRDefault="006B5FA0" w:rsidP="0005551C">
            <w:pPr>
              <w:shd w:val="clear" w:color="auto" w:fill="FFFFFF" w:themeFill="background1"/>
              <w:ind w:firstLine="288"/>
              <w:jc w:val="both"/>
              <w:rPr>
                <w:b/>
                <w:color w:val="000000"/>
              </w:rPr>
            </w:pPr>
            <w:r w:rsidRPr="002F439B">
              <w:rPr>
                <w:b/>
                <w:color w:val="000000"/>
              </w:rPr>
              <w:t xml:space="preserve">при оформлении в электронном виде документа </w:t>
            </w:r>
            <w:r w:rsidR="007556E8">
              <w:rPr>
                <w:b/>
                <w:color w:val="000000"/>
              </w:rPr>
              <w:t>«такс фри»</w:t>
            </w:r>
            <w:r w:rsidRPr="002F439B">
              <w:rPr>
                <w:b/>
                <w:color w:val="000000"/>
              </w:rPr>
              <w:t xml:space="preserve"> в ИС </w:t>
            </w:r>
            <w:r w:rsidR="007556E8">
              <w:rPr>
                <w:b/>
                <w:color w:val="000000"/>
              </w:rPr>
              <w:t>«такс фри»</w:t>
            </w:r>
            <w:r w:rsidRPr="002F439B">
              <w:rPr>
                <w:b/>
                <w:color w:val="000000"/>
              </w:rPr>
              <w:t xml:space="preserve"> с отражением информации, указанной в пункте 11 настоящих Правил, с генерацией информации о покупке в штрих-код (QR-код) и выдачей чека ККМ, представленного покупателю.</w:t>
            </w:r>
          </w:p>
        </w:tc>
        <w:tc>
          <w:tcPr>
            <w:tcW w:w="2693" w:type="dxa"/>
          </w:tcPr>
          <w:p w:rsidR="006B5FA0" w:rsidRPr="002F439B" w:rsidRDefault="004678CD" w:rsidP="0005551C">
            <w:pPr>
              <w:widowControl w:val="0"/>
              <w:shd w:val="clear" w:color="auto" w:fill="FFFFFF" w:themeFill="background1"/>
              <w:ind w:firstLine="288"/>
              <w:jc w:val="both"/>
              <w:rPr>
                <w:color w:val="000000"/>
              </w:rPr>
            </w:pPr>
            <w:r>
              <w:rPr>
                <w:b/>
                <w:color w:val="000000"/>
              </w:rPr>
              <w:lastRenderedPageBreak/>
              <w:t>Пункт 2</w:t>
            </w:r>
            <w:r w:rsidR="00A85A87">
              <w:rPr>
                <w:b/>
                <w:color w:val="000000"/>
              </w:rPr>
              <w:t>1</w:t>
            </w:r>
            <w:r>
              <w:rPr>
                <w:b/>
                <w:color w:val="000000"/>
              </w:rPr>
              <w:t xml:space="preserve"> изложен в новой редакции</w:t>
            </w:r>
            <w:r w:rsidR="00A85A87">
              <w:rPr>
                <w:b/>
                <w:color w:val="000000"/>
              </w:rPr>
              <w:t>.</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33</w:t>
            </w:r>
          </w:p>
        </w:tc>
        <w:tc>
          <w:tcPr>
            <w:tcW w:w="1275" w:type="dxa"/>
          </w:tcPr>
          <w:p w:rsidR="006B5FA0" w:rsidRPr="002F439B" w:rsidRDefault="00F04AA9" w:rsidP="0005551C">
            <w:pPr>
              <w:widowControl w:val="0"/>
              <w:shd w:val="clear" w:color="auto" w:fill="FFFFFF" w:themeFill="background1"/>
              <w:rPr>
                <w:bCs/>
              </w:rPr>
            </w:pPr>
            <w:r>
              <w:rPr>
                <w:bCs/>
              </w:rPr>
              <w:t>пункт 22</w:t>
            </w:r>
          </w:p>
        </w:tc>
        <w:tc>
          <w:tcPr>
            <w:tcW w:w="5103" w:type="dxa"/>
          </w:tcPr>
          <w:p w:rsidR="006B5FA0" w:rsidRPr="002F439B" w:rsidRDefault="004678CD" w:rsidP="0005551C">
            <w:pPr>
              <w:ind w:firstLine="288"/>
              <w:jc w:val="both"/>
              <w:rPr>
                <w:b/>
                <w:color w:val="000000"/>
              </w:rPr>
            </w:pPr>
            <w:r>
              <w:rPr>
                <w:b/>
                <w:color w:val="000000"/>
              </w:rPr>
              <w:t>2</w:t>
            </w:r>
            <w:r w:rsidR="00A85A87">
              <w:rPr>
                <w:b/>
                <w:color w:val="000000"/>
              </w:rPr>
              <w:t>2</w:t>
            </w:r>
            <w:r w:rsidR="00EC79E6">
              <w:rPr>
                <w:b/>
                <w:color w:val="000000"/>
              </w:rPr>
              <w:t>.</w:t>
            </w:r>
            <w:r>
              <w:rPr>
                <w:b/>
                <w:color w:val="000000"/>
              </w:rPr>
              <w:t xml:space="preserve"> изложен в новой редакции</w:t>
            </w:r>
            <w:r w:rsidR="00A85A87">
              <w:rPr>
                <w:b/>
                <w:color w:val="000000"/>
              </w:rPr>
              <w:t>.</w:t>
            </w:r>
          </w:p>
        </w:tc>
        <w:tc>
          <w:tcPr>
            <w:tcW w:w="5103" w:type="dxa"/>
          </w:tcPr>
          <w:p w:rsidR="006B5FA0" w:rsidRPr="002F439B" w:rsidRDefault="006B5FA0" w:rsidP="0005551C">
            <w:pPr>
              <w:shd w:val="clear" w:color="auto" w:fill="FFFFFF" w:themeFill="background1"/>
              <w:spacing w:line="240" w:lineRule="atLeast"/>
              <w:ind w:firstLine="288"/>
              <w:jc w:val="both"/>
              <w:rPr>
                <w:b/>
              </w:rPr>
            </w:pPr>
            <w:r w:rsidRPr="002F439B">
              <w:rPr>
                <w:b/>
                <w:color w:val="000000"/>
              </w:rPr>
              <w:t>22. Субъект торговой деятельности на основании реестра, представляемого оператором, производит увеличение суммы НДС, относимого в зачет по выплаченным суммам НДС оператору.</w:t>
            </w:r>
          </w:p>
          <w:p w:rsidR="006B5FA0" w:rsidRPr="002F439B" w:rsidRDefault="006B5FA0" w:rsidP="0005551C">
            <w:pPr>
              <w:shd w:val="clear" w:color="auto" w:fill="FFFFFF" w:themeFill="background1"/>
              <w:ind w:firstLine="288"/>
              <w:jc w:val="both"/>
              <w:rPr>
                <w:b/>
                <w:color w:val="000000"/>
              </w:rPr>
            </w:pPr>
            <w:r w:rsidRPr="002F439B">
              <w:rPr>
                <w:b/>
                <w:color w:val="000000"/>
              </w:rPr>
              <w:t>Увеличение суммы НДС, относимого в зачет, производится в том налоговом периоде, в котором выплачена сумма НДС оператору.</w:t>
            </w:r>
          </w:p>
        </w:tc>
        <w:tc>
          <w:tcPr>
            <w:tcW w:w="2693" w:type="dxa"/>
          </w:tcPr>
          <w:p w:rsidR="006B5FA0" w:rsidRPr="002F439B" w:rsidRDefault="004678CD" w:rsidP="0005551C">
            <w:pPr>
              <w:widowControl w:val="0"/>
              <w:shd w:val="clear" w:color="auto" w:fill="FFFFFF" w:themeFill="background1"/>
              <w:ind w:firstLine="288"/>
              <w:jc w:val="both"/>
              <w:rPr>
                <w:color w:val="000000"/>
              </w:rPr>
            </w:pPr>
            <w:r>
              <w:rPr>
                <w:b/>
                <w:color w:val="000000"/>
              </w:rPr>
              <w:t>Пункт 2</w:t>
            </w:r>
            <w:r w:rsidR="00A85A87">
              <w:rPr>
                <w:b/>
                <w:color w:val="000000"/>
              </w:rPr>
              <w:t>2</w:t>
            </w:r>
            <w:r>
              <w:rPr>
                <w:b/>
                <w:color w:val="000000"/>
              </w:rPr>
              <w:t xml:space="preserve"> изложен в новой редакции</w:t>
            </w:r>
            <w:r w:rsidR="00A85A87">
              <w:rPr>
                <w:b/>
                <w:color w:val="000000"/>
              </w:rPr>
              <w:t>.</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t>34</w:t>
            </w:r>
          </w:p>
        </w:tc>
        <w:tc>
          <w:tcPr>
            <w:tcW w:w="1275" w:type="dxa"/>
          </w:tcPr>
          <w:p w:rsidR="006B5FA0" w:rsidRPr="002F439B" w:rsidRDefault="00F04AA9" w:rsidP="0005551C">
            <w:pPr>
              <w:widowControl w:val="0"/>
              <w:shd w:val="clear" w:color="auto" w:fill="FFFFFF" w:themeFill="background1"/>
              <w:rPr>
                <w:bCs/>
              </w:rPr>
            </w:pPr>
            <w:r>
              <w:rPr>
                <w:bCs/>
              </w:rPr>
              <w:t>пункт 23</w:t>
            </w:r>
          </w:p>
        </w:tc>
        <w:tc>
          <w:tcPr>
            <w:tcW w:w="5103" w:type="dxa"/>
          </w:tcPr>
          <w:p w:rsidR="006B5FA0" w:rsidRPr="002F439B" w:rsidRDefault="004678CD" w:rsidP="0005551C">
            <w:pPr>
              <w:ind w:firstLine="288"/>
              <w:jc w:val="both"/>
              <w:rPr>
                <w:color w:val="000000"/>
              </w:rPr>
            </w:pPr>
            <w:r>
              <w:rPr>
                <w:b/>
                <w:color w:val="000000"/>
              </w:rPr>
              <w:t>2</w:t>
            </w:r>
            <w:r w:rsidR="00A85A87">
              <w:rPr>
                <w:b/>
                <w:color w:val="000000"/>
              </w:rPr>
              <w:t>3</w:t>
            </w:r>
            <w:r w:rsidR="00EC79E6">
              <w:rPr>
                <w:b/>
                <w:color w:val="000000"/>
              </w:rPr>
              <w:t>.</w:t>
            </w:r>
            <w:r>
              <w:rPr>
                <w:b/>
                <w:color w:val="000000"/>
              </w:rPr>
              <w:t xml:space="preserve"> изложен в новой редакции</w:t>
            </w:r>
            <w:r w:rsidR="00A85A87">
              <w:rPr>
                <w:b/>
                <w:color w:val="000000"/>
              </w:rPr>
              <w:t>.</w:t>
            </w:r>
          </w:p>
        </w:tc>
        <w:tc>
          <w:tcPr>
            <w:tcW w:w="5103" w:type="dxa"/>
          </w:tcPr>
          <w:p w:rsidR="006B5FA0" w:rsidRPr="002F439B" w:rsidRDefault="006B5FA0" w:rsidP="0005551C">
            <w:pPr>
              <w:shd w:val="clear" w:color="auto" w:fill="FFFFFF" w:themeFill="background1"/>
              <w:ind w:firstLine="288"/>
              <w:jc w:val="both"/>
              <w:rPr>
                <w:b/>
              </w:rPr>
            </w:pPr>
            <w:r w:rsidRPr="002F439B">
              <w:rPr>
                <w:b/>
              </w:rPr>
              <w:t xml:space="preserve">23. Суммы оборота и НДС, перечисленные оператору, отражаются субъектом торговой деятельности в соответствующих ячейках налоговой отчетности по НДС за соответствующий налоговый период на основании </w:t>
            </w:r>
            <w:r w:rsidRPr="002F439B">
              <w:rPr>
                <w:b/>
              </w:rPr>
              <w:lastRenderedPageBreak/>
              <w:t>представленного оператором реестра.</w:t>
            </w:r>
          </w:p>
        </w:tc>
        <w:tc>
          <w:tcPr>
            <w:tcW w:w="2693" w:type="dxa"/>
          </w:tcPr>
          <w:p w:rsidR="006B5FA0" w:rsidRPr="002F439B" w:rsidRDefault="004678CD" w:rsidP="0005551C">
            <w:pPr>
              <w:widowControl w:val="0"/>
              <w:shd w:val="clear" w:color="auto" w:fill="FFFFFF" w:themeFill="background1"/>
              <w:ind w:firstLine="288"/>
              <w:jc w:val="both"/>
              <w:rPr>
                <w:color w:val="000000"/>
              </w:rPr>
            </w:pPr>
            <w:r>
              <w:rPr>
                <w:b/>
                <w:color w:val="000000"/>
              </w:rPr>
              <w:lastRenderedPageBreak/>
              <w:t>Пункт 2</w:t>
            </w:r>
            <w:r w:rsidR="00A85A87">
              <w:rPr>
                <w:b/>
                <w:color w:val="000000"/>
              </w:rPr>
              <w:t>3</w:t>
            </w:r>
            <w:r>
              <w:rPr>
                <w:b/>
                <w:color w:val="000000"/>
              </w:rPr>
              <w:t xml:space="preserve"> изложен в новой редакции</w:t>
            </w:r>
            <w:r w:rsidR="00A85A87">
              <w:rPr>
                <w:b/>
                <w:color w:val="000000"/>
              </w:rPr>
              <w:t>.</w:t>
            </w:r>
          </w:p>
        </w:tc>
      </w:tr>
      <w:tr w:rsidR="006B5FA0" w:rsidRPr="002F439B" w:rsidTr="0005551C">
        <w:tc>
          <w:tcPr>
            <w:tcW w:w="710" w:type="dxa"/>
          </w:tcPr>
          <w:p w:rsidR="006B5FA0" w:rsidRPr="002F439B" w:rsidRDefault="00E564B4" w:rsidP="0005551C">
            <w:pPr>
              <w:widowControl w:val="0"/>
              <w:shd w:val="clear" w:color="auto" w:fill="FFFFFF" w:themeFill="background1"/>
              <w:ind w:left="-83"/>
              <w:jc w:val="center"/>
              <w:rPr>
                <w:bCs/>
                <w:color w:val="000000" w:themeColor="text1"/>
              </w:rPr>
            </w:pPr>
            <w:r w:rsidRPr="002F439B">
              <w:rPr>
                <w:bCs/>
                <w:color w:val="000000" w:themeColor="text1"/>
              </w:rPr>
              <w:lastRenderedPageBreak/>
              <w:t>35</w:t>
            </w:r>
          </w:p>
        </w:tc>
        <w:tc>
          <w:tcPr>
            <w:tcW w:w="1275" w:type="dxa"/>
          </w:tcPr>
          <w:p w:rsidR="006B5FA0" w:rsidRPr="002F439B" w:rsidRDefault="00EC79E6" w:rsidP="0005551C">
            <w:pPr>
              <w:shd w:val="clear" w:color="auto" w:fill="FFFFFF" w:themeFill="background1"/>
              <w:ind w:firstLine="33"/>
              <w:rPr>
                <w:bCs/>
              </w:rPr>
            </w:pPr>
            <w:r>
              <w:rPr>
                <w:bCs/>
              </w:rPr>
              <w:t xml:space="preserve">Новый </w:t>
            </w:r>
            <w:r w:rsidR="00F04AA9">
              <w:rPr>
                <w:bCs/>
              </w:rPr>
              <w:t>Параграф 2.</w:t>
            </w:r>
          </w:p>
        </w:tc>
        <w:tc>
          <w:tcPr>
            <w:tcW w:w="5103" w:type="dxa"/>
          </w:tcPr>
          <w:p w:rsidR="006B5FA0" w:rsidRPr="002F439B" w:rsidRDefault="00316F96" w:rsidP="0005551C">
            <w:pPr>
              <w:widowControl w:val="0"/>
              <w:shd w:val="clear" w:color="auto" w:fill="FFFFFF" w:themeFill="background1"/>
              <w:ind w:firstLine="288"/>
              <w:jc w:val="both"/>
              <w:rPr>
                <w:b/>
                <w:bCs/>
              </w:rPr>
            </w:pPr>
            <w:r w:rsidRPr="0005551C">
              <w:rPr>
                <w:b/>
                <w:bCs/>
              </w:rPr>
              <w:t>Параграф 2.</w:t>
            </w:r>
            <w:r>
              <w:rPr>
                <w:bCs/>
              </w:rPr>
              <w:t xml:space="preserve"> </w:t>
            </w:r>
            <w:r w:rsidR="006B5FA0" w:rsidRPr="002F439B">
              <w:rPr>
                <w:b/>
                <w:bCs/>
              </w:rPr>
              <w:t>Отсутствует</w:t>
            </w:r>
            <w:r w:rsidR="00A85A87">
              <w:rPr>
                <w:b/>
                <w:bCs/>
              </w:rPr>
              <w:t>.</w:t>
            </w:r>
          </w:p>
        </w:tc>
        <w:tc>
          <w:tcPr>
            <w:tcW w:w="5103" w:type="dxa"/>
          </w:tcPr>
          <w:p w:rsidR="000858DA" w:rsidRPr="00F04AA9" w:rsidRDefault="000858DA" w:rsidP="0005551C">
            <w:pPr>
              <w:shd w:val="clear" w:color="auto" w:fill="FFFFFF" w:themeFill="background1"/>
              <w:spacing w:line="240" w:lineRule="atLeast"/>
              <w:ind w:firstLine="317"/>
              <w:jc w:val="both"/>
              <w:rPr>
                <w:b/>
                <w:color w:val="000000"/>
              </w:rPr>
            </w:pPr>
            <w:r w:rsidRPr="00F04AA9">
              <w:rPr>
                <w:b/>
                <w:color w:val="000000"/>
              </w:rPr>
              <w:t xml:space="preserve">Параграф 2. Оформление документа </w:t>
            </w:r>
            <w:r w:rsidR="007556E8" w:rsidRPr="00F04AA9">
              <w:rPr>
                <w:b/>
                <w:color w:val="000000"/>
              </w:rPr>
              <w:t>«такс фри»</w:t>
            </w:r>
            <w:r w:rsidRPr="00F04AA9">
              <w:rPr>
                <w:b/>
                <w:color w:val="000000"/>
              </w:rPr>
              <w:t xml:space="preserve"> на бумажном носителе</w:t>
            </w:r>
          </w:p>
          <w:p w:rsidR="000858DA" w:rsidRPr="00F04AA9" w:rsidRDefault="000858DA" w:rsidP="0005551C">
            <w:pPr>
              <w:shd w:val="clear" w:color="auto" w:fill="FFFFFF" w:themeFill="background1"/>
              <w:spacing w:line="240" w:lineRule="atLeast"/>
              <w:ind w:firstLine="317"/>
              <w:jc w:val="both"/>
              <w:rPr>
                <w:b/>
              </w:rPr>
            </w:pP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24. Субъект торговой деятельности посредством ИС </w:t>
            </w:r>
            <w:r w:rsidR="007556E8" w:rsidRPr="00F04AA9">
              <w:rPr>
                <w:b/>
              </w:rPr>
              <w:t>«такс фри»</w:t>
            </w:r>
            <w:r w:rsidRPr="00F04AA9">
              <w:rPr>
                <w:b/>
              </w:rPr>
              <w:t xml:space="preserve"> формирует документ </w:t>
            </w:r>
            <w:r w:rsidR="007556E8" w:rsidRPr="00F04AA9">
              <w:rPr>
                <w:b/>
              </w:rPr>
              <w:t>«такс фри»</w:t>
            </w:r>
            <w:r w:rsidRPr="00F04AA9">
              <w:rPr>
                <w:b/>
              </w:rPr>
              <w:t xml:space="preserve"> в двух экземплярах:</w:t>
            </w:r>
          </w:p>
          <w:p w:rsidR="000858DA" w:rsidRPr="00F04AA9" w:rsidRDefault="000858DA" w:rsidP="0005551C">
            <w:pPr>
              <w:shd w:val="clear" w:color="auto" w:fill="FFFFFF" w:themeFill="background1"/>
              <w:spacing w:line="240" w:lineRule="atLeast"/>
              <w:ind w:firstLine="317"/>
              <w:jc w:val="both"/>
              <w:rPr>
                <w:b/>
              </w:rPr>
            </w:pPr>
            <w:r w:rsidRPr="00F04AA9">
              <w:rPr>
                <w:b/>
              </w:rPr>
              <w:t>1) один экземпляр остается и архивируется у субъекта торговой деятельности;</w:t>
            </w:r>
          </w:p>
          <w:p w:rsidR="000858DA" w:rsidRPr="00F04AA9" w:rsidRDefault="000858DA" w:rsidP="0005551C">
            <w:pPr>
              <w:shd w:val="clear" w:color="auto" w:fill="FFFFFF" w:themeFill="background1"/>
              <w:spacing w:line="240" w:lineRule="atLeast"/>
              <w:ind w:firstLine="317"/>
              <w:jc w:val="both"/>
              <w:rPr>
                <w:b/>
              </w:rPr>
            </w:pPr>
            <w:r w:rsidRPr="00F04AA9">
              <w:rPr>
                <w:b/>
              </w:rPr>
              <w:t>2) второй экземпляр представляется покупателю на руки.</w:t>
            </w:r>
          </w:p>
          <w:p w:rsidR="000858DA" w:rsidRPr="00F04AA9" w:rsidRDefault="000858DA" w:rsidP="0005551C">
            <w:pPr>
              <w:shd w:val="clear" w:color="auto" w:fill="FFFFFF" w:themeFill="background1"/>
              <w:spacing w:line="240" w:lineRule="atLeast"/>
              <w:ind w:firstLine="317"/>
              <w:jc w:val="both"/>
              <w:rPr>
                <w:b/>
              </w:rPr>
            </w:pPr>
            <w:r w:rsidRPr="00F04AA9">
              <w:rPr>
                <w:b/>
              </w:rPr>
              <w:t>После получения от оператора документа (счета) на оплату в течени</w:t>
            </w:r>
            <w:proofErr w:type="gramStart"/>
            <w:r w:rsidRPr="00F04AA9">
              <w:rPr>
                <w:b/>
              </w:rPr>
              <w:t>и</w:t>
            </w:r>
            <w:proofErr w:type="gramEnd"/>
            <w:r w:rsidRPr="00F04AA9">
              <w:rPr>
                <w:b/>
              </w:rPr>
              <w:t xml:space="preserve"> 3 (трех) рабочих дней производит перечисление денежных средств на банковский счет оператора</w:t>
            </w:r>
            <w:r w:rsidR="007556E8" w:rsidRPr="00F04AA9">
              <w:rPr>
                <w:b/>
              </w:rPr>
              <w:t>«</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25. Покупатель при покупке товара проверяет корректность документа </w:t>
            </w:r>
            <w:r w:rsidR="007556E8" w:rsidRPr="00F04AA9">
              <w:rPr>
                <w:b/>
              </w:rPr>
              <w:t>«такс фри»</w:t>
            </w:r>
            <w:r w:rsidRPr="00F04AA9">
              <w:rPr>
                <w:b/>
              </w:rPr>
              <w:t xml:space="preserve">. </w:t>
            </w:r>
          </w:p>
          <w:p w:rsidR="000858DA" w:rsidRPr="00F04AA9" w:rsidRDefault="000858DA" w:rsidP="0005551C">
            <w:pPr>
              <w:shd w:val="clear" w:color="auto" w:fill="FFFFFF" w:themeFill="background1"/>
              <w:spacing w:line="240" w:lineRule="atLeast"/>
              <w:ind w:firstLine="317"/>
              <w:jc w:val="both"/>
              <w:rPr>
                <w:b/>
              </w:rPr>
            </w:pPr>
            <w:r w:rsidRPr="00F04AA9">
              <w:rPr>
                <w:b/>
              </w:rPr>
              <w:t>26. При прохождении процедуры осмотра товаров в зонах таможенного осмотра</w:t>
            </w:r>
            <w:r w:rsidRPr="00F04AA9">
              <w:rPr>
                <w:rFonts w:eastAsiaTheme="minorHAnsi"/>
                <w:b/>
              </w:rPr>
              <w:t>,</w:t>
            </w:r>
            <w:r w:rsidRPr="00F04AA9">
              <w:rPr>
                <w:b/>
              </w:rPr>
              <w:t xml:space="preserve"> одновременно с документом </w:t>
            </w:r>
            <w:r w:rsidR="007556E8" w:rsidRPr="00F04AA9">
              <w:rPr>
                <w:b/>
              </w:rPr>
              <w:t>«такс фри»</w:t>
            </w:r>
            <w:r w:rsidRPr="00F04AA9">
              <w:rPr>
                <w:b/>
              </w:rPr>
              <w:t xml:space="preserve"> представляет уполномоченному должностному лицу ОГД для осмотра документ, удостоверяющий личность (паспорт), посадочный талон и вывозимый товар в целях идентификации покупателя и подтверждения фактического вывоза товара с территории Республики Казахстан.</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27. Уполномоченное должностное лицо ОГД в зоне таможенного осмотра производит осмотр товара и сопоставляет </w:t>
            </w:r>
            <w:r w:rsidRPr="00F04AA9">
              <w:rPr>
                <w:b/>
              </w:rPr>
              <w:lastRenderedPageBreak/>
              <w:t xml:space="preserve">его наличие с документом </w:t>
            </w:r>
            <w:r w:rsidR="007556E8" w:rsidRPr="00F04AA9">
              <w:rPr>
                <w:b/>
              </w:rPr>
              <w:t>«такс фри»</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При соответствии информации, отраженной в документе </w:t>
            </w:r>
            <w:r w:rsidR="007556E8" w:rsidRPr="00F04AA9">
              <w:rPr>
                <w:b/>
              </w:rPr>
              <w:t>«такс фри»</w:t>
            </w:r>
            <w:r w:rsidRPr="00F04AA9">
              <w:rPr>
                <w:b/>
              </w:rPr>
              <w:t>, с предъявленным к осмотру товаром, уполномоченное должностное лицо ОГД:</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в документе </w:t>
            </w:r>
            <w:r w:rsidR="007556E8" w:rsidRPr="00F04AA9">
              <w:rPr>
                <w:b/>
              </w:rPr>
              <w:t>«такс фри»</w:t>
            </w:r>
            <w:r w:rsidRPr="00F04AA9">
              <w:rPr>
                <w:b/>
              </w:rPr>
              <w:t xml:space="preserve"> делает отметку о соответствии факта вывоза товара настоящим Правилам;</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заверяет документ </w:t>
            </w:r>
            <w:r w:rsidR="007556E8" w:rsidRPr="00F04AA9">
              <w:rPr>
                <w:b/>
              </w:rPr>
              <w:t>«такс фри»</w:t>
            </w:r>
            <w:r w:rsidRPr="00F04AA9">
              <w:rPr>
                <w:b/>
              </w:rPr>
              <w:t xml:space="preserve"> личной номерной печатью.</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При установлении несоответствия указанного в документе </w:t>
            </w:r>
            <w:r w:rsidR="007556E8" w:rsidRPr="00F04AA9">
              <w:rPr>
                <w:b/>
              </w:rPr>
              <w:t>«такс фри»</w:t>
            </w:r>
            <w:r w:rsidRPr="00F04AA9">
              <w:rPr>
                <w:b/>
              </w:rPr>
              <w:t xml:space="preserve"> товара настоящим Правилам либо его отсутствие, уполномоченное должностное лицо ОГД в предъявленном покупателем документе </w:t>
            </w:r>
            <w:r w:rsidR="007556E8" w:rsidRPr="00F04AA9">
              <w:rPr>
                <w:b/>
              </w:rPr>
              <w:t>«такс фри»</w:t>
            </w:r>
            <w:r w:rsidRPr="00F04AA9">
              <w:rPr>
                <w:b/>
              </w:rPr>
              <w:t xml:space="preserve"> делает соответствующую отметку и отказывает в подтверждении всего документа </w:t>
            </w:r>
            <w:r w:rsidR="007556E8" w:rsidRPr="00F04AA9">
              <w:rPr>
                <w:b/>
              </w:rPr>
              <w:t>«такс фри»</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28. После прохождения процедуры осмотра товаров в зоне таможенного осмотра покупатель помещает документ </w:t>
            </w:r>
            <w:r w:rsidR="007556E8" w:rsidRPr="00F04AA9">
              <w:rPr>
                <w:b/>
              </w:rPr>
              <w:t>«такс фри»</w:t>
            </w:r>
            <w:r w:rsidRPr="00F04AA9">
              <w:rPr>
                <w:b/>
              </w:rPr>
              <w:t xml:space="preserve"> с отметкой уполномоченного должностного лица ОГД (личная номерная печать) о проведении осмотра вывозимого товара в специальный почтовый ящик </w:t>
            </w:r>
            <w:r w:rsidR="007556E8" w:rsidRPr="00F04AA9">
              <w:rPr>
                <w:b/>
              </w:rPr>
              <w:t>«такс фри»</w:t>
            </w:r>
            <w:r w:rsidRPr="00F04AA9">
              <w:rPr>
                <w:b/>
              </w:rPr>
              <w:t xml:space="preserve"> соответствующего оператора </w:t>
            </w:r>
            <w:r w:rsidR="007556E8" w:rsidRPr="00F04AA9">
              <w:rPr>
                <w:b/>
              </w:rPr>
              <w:t>«такс фри»</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29. Оператор:</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1) не реже одного раза в неделю производит выемку документов </w:t>
            </w:r>
            <w:r w:rsidR="007556E8" w:rsidRPr="00F04AA9">
              <w:rPr>
                <w:b/>
              </w:rPr>
              <w:t>«такс фри»</w:t>
            </w:r>
            <w:r w:rsidRPr="00F04AA9">
              <w:rPr>
                <w:b/>
              </w:rPr>
              <w:t xml:space="preserve"> из специальных почтовых ящиков </w:t>
            </w:r>
            <w:r w:rsidR="007556E8" w:rsidRPr="00F04AA9">
              <w:rPr>
                <w:b/>
              </w:rPr>
              <w:t>«такс фри»</w:t>
            </w:r>
            <w:r w:rsidRPr="00F04AA9">
              <w:rPr>
                <w:b/>
              </w:rPr>
              <w:t xml:space="preserve"> и обеспечивает идентификацию и </w:t>
            </w:r>
            <w:r w:rsidRPr="00F04AA9">
              <w:rPr>
                <w:b/>
              </w:rPr>
              <w:lastRenderedPageBreak/>
              <w:t>обработку чеков ККМ, выданных субъектом торговой деятельности;</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 при наличии в документе </w:t>
            </w:r>
            <w:r w:rsidR="007556E8" w:rsidRPr="00F04AA9">
              <w:rPr>
                <w:b/>
              </w:rPr>
              <w:t>«такс фри»</w:t>
            </w:r>
            <w:r w:rsidRPr="00F04AA9">
              <w:rPr>
                <w:b/>
              </w:rPr>
              <w:t xml:space="preserve"> отметки о подтверждении уполномоченным должностным лицом ОГД факта вывоза товара посредством сопоставления данных из ИС </w:t>
            </w:r>
            <w:r w:rsidR="007556E8" w:rsidRPr="00F04AA9">
              <w:rPr>
                <w:b/>
              </w:rPr>
              <w:t>«такс фри»</w:t>
            </w:r>
            <w:r w:rsidRPr="00F04AA9">
              <w:rPr>
                <w:b/>
              </w:rPr>
              <w:t xml:space="preserve"> с данными, указанными в документе </w:t>
            </w:r>
            <w:r w:rsidR="007556E8" w:rsidRPr="00F04AA9">
              <w:rPr>
                <w:b/>
              </w:rPr>
              <w:t>«такс фри»</w:t>
            </w:r>
            <w:r w:rsidRPr="00F04AA9">
              <w:rPr>
                <w:b/>
              </w:rPr>
              <w:t>, и, при соответствии условиям настоящих Правил, производит подтверждение в суммы НДС, подлежащей компенсации;</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3) при подтверждении суммы компенсации НДС оператор не позднее последнего дня текущего квартала посредством ИС </w:t>
            </w:r>
            <w:r w:rsidR="007556E8" w:rsidRPr="00F04AA9">
              <w:rPr>
                <w:b/>
              </w:rPr>
              <w:t>«такс фри»</w:t>
            </w:r>
            <w:r w:rsidRPr="00F04AA9">
              <w:rPr>
                <w:b/>
              </w:rPr>
              <w:t xml:space="preserve"> выставляет субъекту торговой деятельности счет на оплату;</w:t>
            </w:r>
          </w:p>
          <w:p w:rsidR="003F65D6" w:rsidRPr="00F04AA9" w:rsidRDefault="003F65D6" w:rsidP="0005551C">
            <w:pPr>
              <w:shd w:val="clear" w:color="auto" w:fill="FFFFFF" w:themeFill="background1"/>
              <w:spacing w:line="240" w:lineRule="atLeast"/>
              <w:ind w:firstLine="317"/>
              <w:jc w:val="both"/>
              <w:rPr>
                <w:b/>
              </w:rPr>
            </w:pPr>
            <w:r w:rsidRPr="00F04AA9">
              <w:rPr>
                <w:b/>
              </w:rPr>
              <w:t>4) при соответствии электронного документа «такс фри» оператор осуществляет перечисление покупателю суммы компенсации НДС на банковский счет, указанный в документе «такс фри», в срок, установленный подпунктом 2) пункта 24 с учетом положений пунктов 13 и 20 настоящих Правил;</w:t>
            </w:r>
          </w:p>
          <w:p w:rsidR="000858DA" w:rsidRPr="00F04AA9" w:rsidRDefault="003F65D6" w:rsidP="0005551C">
            <w:pPr>
              <w:shd w:val="clear" w:color="auto" w:fill="FFFFFF" w:themeFill="background1"/>
              <w:spacing w:line="240" w:lineRule="atLeast"/>
              <w:ind w:firstLine="317"/>
              <w:jc w:val="both"/>
              <w:rPr>
                <w:b/>
              </w:rPr>
            </w:pPr>
            <w:proofErr w:type="gramStart"/>
            <w:r w:rsidRPr="00F04AA9">
              <w:rPr>
                <w:b/>
              </w:rPr>
              <w:t xml:space="preserve">5) в случае установления несоответствия документа «такс фри» условиям, указанным в пунктах 5, 6, 7, абзаце первом пункта 8, 10, 12, части первой пункта 27 и подпунктам 2) и 3) пункта 29 настоящих Правил, а также отсутствия отметки уполномоченного должностного лица ОГД о соответствии </w:t>
            </w:r>
            <w:r w:rsidRPr="00F04AA9">
              <w:rPr>
                <w:b/>
              </w:rPr>
              <w:lastRenderedPageBreak/>
              <w:t>факта вывоза товара настоящим Правилам, оператор отказывает покупателю в компенсации суммы НДС</w:t>
            </w:r>
            <w:r w:rsidR="000858DA" w:rsidRPr="00F04AA9">
              <w:rPr>
                <w:b/>
              </w:rPr>
              <w:t>.</w:t>
            </w:r>
            <w:proofErr w:type="gramEnd"/>
          </w:p>
          <w:p w:rsidR="006B5FA0" w:rsidRPr="00F04AA9" w:rsidRDefault="000858DA" w:rsidP="0005551C">
            <w:pPr>
              <w:spacing w:line="240" w:lineRule="atLeast"/>
              <w:ind w:firstLine="317"/>
              <w:jc w:val="both"/>
              <w:rPr>
                <w:b/>
                <w:bCs/>
              </w:rPr>
            </w:pPr>
            <w:r w:rsidRPr="00F04AA9">
              <w:rPr>
                <w:b/>
              </w:rPr>
              <w:t>При этом покупателю, субъекту торговой деятельности и ОГД, направляется информация и причинах отказа в компенсации НДС с описанием причины отказа.</w:t>
            </w:r>
          </w:p>
        </w:tc>
        <w:tc>
          <w:tcPr>
            <w:tcW w:w="2693" w:type="dxa"/>
          </w:tcPr>
          <w:p w:rsidR="006B5FA0" w:rsidRPr="002F439B" w:rsidRDefault="006B5FA0" w:rsidP="0005551C">
            <w:pPr>
              <w:widowControl w:val="0"/>
              <w:shd w:val="clear" w:color="auto" w:fill="FFFFFF" w:themeFill="background1"/>
              <w:ind w:firstLine="288"/>
              <w:jc w:val="both"/>
              <w:rPr>
                <w:bCs/>
              </w:rPr>
            </w:pPr>
            <w:r w:rsidRPr="002F439B">
              <w:rPr>
                <w:bCs/>
              </w:rPr>
              <w:lastRenderedPageBreak/>
              <w:t>Правила дополнены нов</w:t>
            </w:r>
            <w:r w:rsidR="000858DA" w:rsidRPr="002F439B">
              <w:rPr>
                <w:bCs/>
              </w:rPr>
              <w:t>ым параграфом</w:t>
            </w:r>
            <w:r w:rsidRPr="002F439B">
              <w:rPr>
                <w:bCs/>
              </w:rPr>
              <w:t>, котор</w:t>
            </w:r>
            <w:r w:rsidR="000858DA" w:rsidRPr="002F439B">
              <w:rPr>
                <w:bCs/>
              </w:rPr>
              <w:t>ый</w:t>
            </w:r>
            <w:r w:rsidRPr="002F439B">
              <w:rPr>
                <w:bCs/>
              </w:rPr>
              <w:t xml:space="preserve"> и определяет порядок оформления Субъектом торговой деятельности документа </w:t>
            </w:r>
            <w:r w:rsidR="007556E8">
              <w:rPr>
                <w:bCs/>
              </w:rPr>
              <w:t>«такс фри»</w:t>
            </w:r>
            <w:r w:rsidRPr="002F439B">
              <w:rPr>
                <w:bCs/>
              </w:rPr>
              <w:t xml:space="preserve"> на бумажном носителе, процедуру прохождения Покупателем таможенного осмотра товаров, их подтверждения о соответствии и фактическому вывозу товара из Республики Казахстан, а также выплаты компенсации НД</w:t>
            </w:r>
            <w:r w:rsidR="000858DA" w:rsidRPr="002F439B">
              <w:rPr>
                <w:bCs/>
              </w:rPr>
              <w:t>С</w:t>
            </w:r>
            <w:r w:rsidRPr="002F439B">
              <w:rPr>
                <w:bCs/>
              </w:rPr>
              <w:t xml:space="preserve"> Оператором системы </w:t>
            </w:r>
            <w:r w:rsidR="007556E8">
              <w:rPr>
                <w:bCs/>
              </w:rPr>
              <w:t>«такс фри»</w:t>
            </w:r>
            <w:r w:rsidRPr="002F439B">
              <w:rPr>
                <w:bCs/>
              </w:rPr>
              <w:t>.</w:t>
            </w:r>
          </w:p>
        </w:tc>
      </w:tr>
      <w:tr w:rsidR="000858DA" w:rsidRPr="002F439B" w:rsidTr="0005551C">
        <w:tc>
          <w:tcPr>
            <w:tcW w:w="710" w:type="dxa"/>
          </w:tcPr>
          <w:p w:rsidR="000858DA" w:rsidRPr="002F439B" w:rsidRDefault="002F439B" w:rsidP="0005551C">
            <w:pPr>
              <w:widowControl w:val="0"/>
              <w:shd w:val="clear" w:color="auto" w:fill="FFFFFF" w:themeFill="background1"/>
              <w:ind w:left="-83"/>
              <w:jc w:val="center"/>
              <w:rPr>
                <w:bCs/>
                <w:color w:val="000000" w:themeColor="text1"/>
              </w:rPr>
            </w:pPr>
            <w:r w:rsidRPr="002F439B">
              <w:rPr>
                <w:bCs/>
                <w:color w:val="000000" w:themeColor="text1"/>
              </w:rPr>
              <w:lastRenderedPageBreak/>
              <w:t>36</w:t>
            </w:r>
          </w:p>
        </w:tc>
        <w:tc>
          <w:tcPr>
            <w:tcW w:w="1275" w:type="dxa"/>
          </w:tcPr>
          <w:p w:rsidR="000858DA" w:rsidRPr="002F439B" w:rsidRDefault="00EC79E6" w:rsidP="0005551C">
            <w:pPr>
              <w:widowControl w:val="0"/>
              <w:shd w:val="clear" w:color="auto" w:fill="FFFFFF" w:themeFill="background1"/>
            </w:pPr>
            <w:r>
              <w:t xml:space="preserve">Новый </w:t>
            </w:r>
            <w:r w:rsidR="002F439B" w:rsidRPr="002F439B">
              <w:t>Параграф 3</w:t>
            </w:r>
          </w:p>
        </w:tc>
        <w:tc>
          <w:tcPr>
            <w:tcW w:w="5103" w:type="dxa"/>
          </w:tcPr>
          <w:p w:rsidR="000858DA" w:rsidRPr="002F439B" w:rsidRDefault="00316F96" w:rsidP="0005551C">
            <w:pPr>
              <w:widowControl w:val="0"/>
              <w:shd w:val="clear" w:color="auto" w:fill="FFFFFF" w:themeFill="background1"/>
              <w:ind w:firstLine="288"/>
              <w:jc w:val="both"/>
              <w:rPr>
                <w:b/>
              </w:rPr>
            </w:pPr>
            <w:r w:rsidRPr="0005551C">
              <w:rPr>
                <w:b/>
              </w:rPr>
              <w:t>Параграф 3</w:t>
            </w:r>
            <w:r>
              <w:t xml:space="preserve"> о</w:t>
            </w:r>
            <w:r w:rsidR="002F439B" w:rsidRPr="002F439B">
              <w:rPr>
                <w:b/>
              </w:rPr>
              <w:t>тсутствует</w:t>
            </w:r>
          </w:p>
        </w:tc>
        <w:tc>
          <w:tcPr>
            <w:tcW w:w="5103" w:type="dxa"/>
          </w:tcPr>
          <w:p w:rsidR="000858DA" w:rsidRPr="00F04AA9" w:rsidRDefault="000858DA" w:rsidP="0005551C">
            <w:pPr>
              <w:shd w:val="clear" w:color="auto" w:fill="FFFFFF" w:themeFill="background1"/>
              <w:spacing w:line="240" w:lineRule="atLeast"/>
              <w:ind w:firstLine="317"/>
              <w:jc w:val="both"/>
              <w:rPr>
                <w:b/>
              </w:rPr>
            </w:pPr>
            <w:r w:rsidRPr="00F04AA9">
              <w:rPr>
                <w:b/>
              </w:rPr>
              <w:t xml:space="preserve">Параграф 3. Оформление документа </w:t>
            </w:r>
            <w:r w:rsidR="007556E8" w:rsidRPr="00F04AA9">
              <w:rPr>
                <w:b/>
              </w:rPr>
              <w:t>«такс фри»</w:t>
            </w:r>
            <w:r w:rsidRPr="00F04AA9">
              <w:rPr>
                <w:b/>
              </w:rPr>
              <w:t xml:space="preserve"> в электронном виде</w:t>
            </w:r>
          </w:p>
          <w:p w:rsidR="000858DA" w:rsidRPr="00F04AA9" w:rsidRDefault="000858DA" w:rsidP="0005551C">
            <w:pPr>
              <w:shd w:val="clear" w:color="auto" w:fill="FFFFFF" w:themeFill="background1"/>
              <w:spacing w:line="240" w:lineRule="atLeast"/>
              <w:ind w:firstLine="317"/>
              <w:jc w:val="both"/>
              <w:rPr>
                <w:b/>
              </w:rPr>
            </w:pPr>
          </w:p>
          <w:p w:rsidR="000858DA" w:rsidRPr="00F04AA9" w:rsidRDefault="000858DA" w:rsidP="0005551C">
            <w:pPr>
              <w:shd w:val="clear" w:color="auto" w:fill="FFFFFF" w:themeFill="background1"/>
              <w:spacing w:line="240" w:lineRule="atLeast"/>
              <w:ind w:firstLine="317"/>
              <w:jc w:val="both"/>
              <w:rPr>
                <w:b/>
              </w:rPr>
            </w:pPr>
            <w:r w:rsidRPr="00F04AA9">
              <w:rPr>
                <w:b/>
              </w:rPr>
              <w:t>30. Субъект торговой деятельности при реализации товара покупателю производит:</w:t>
            </w:r>
          </w:p>
          <w:p w:rsidR="000858DA" w:rsidRPr="00F04AA9" w:rsidRDefault="000858DA" w:rsidP="0005551C">
            <w:pPr>
              <w:shd w:val="clear" w:color="auto" w:fill="FFFFFF" w:themeFill="background1"/>
              <w:spacing w:line="240" w:lineRule="atLeast"/>
              <w:ind w:firstLine="317"/>
              <w:jc w:val="both"/>
              <w:rPr>
                <w:b/>
              </w:rPr>
            </w:pPr>
            <w:r w:rsidRPr="00F04AA9">
              <w:rPr>
                <w:b/>
              </w:rPr>
              <w:t>сканирование паспорта покупателя;</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формирует в ИС </w:t>
            </w:r>
            <w:r w:rsidR="007556E8" w:rsidRPr="00F04AA9">
              <w:rPr>
                <w:b/>
              </w:rPr>
              <w:t>«такс фри»</w:t>
            </w:r>
            <w:r w:rsidRPr="00F04AA9">
              <w:rPr>
                <w:b/>
              </w:rPr>
              <w:t xml:space="preserve"> документ </w:t>
            </w:r>
            <w:r w:rsidR="007556E8" w:rsidRPr="00F04AA9">
              <w:rPr>
                <w:b/>
              </w:rPr>
              <w:t>«такс фри»</w:t>
            </w:r>
            <w:r w:rsidRPr="00F04AA9">
              <w:rPr>
                <w:b/>
              </w:rPr>
              <w:t xml:space="preserve"> с генерацией информации о товаре в штрих-код (QR-код);</w:t>
            </w:r>
          </w:p>
          <w:p w:rsidR="000858DA" w:rsidRPr="00F04AA9" w:rsidRDefault="000858DA" w:rsidP="0005551C">
            <w:pPr>
              <w:shd w:val="clear" w:color="auto" w:fill="FFFFFF" w:themeFill="background1"/>
              <w:spacing w:line="240" w:lineRule="atLeast"/>
              <w:ind w:firstLine="317"/>
              <w:jc w:val="both"/>
              <w:rPr>
                <w:b/>
              </w:rPr>
            </w:pPr>
            <w:r w:rsidRPr="00F04AA9">
              <w:rPr>
                <w:b/>
              </w:rPr>
              <w:t>выдает покупателю чек ККМ.</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31. Покупатель при прохождении процедуры осмотра товаров, вместе с товаром предъявляет уполномоченному должностному лицу ОГД документ, удостоверяющий личность, (паспорт) гражданина иностранного государства, посадочный талон и электронную заявку для сканирования штрих-кода (QR-кода), отображенного в мобильном приложении </w:t>
            </w:r>
            <w:r w:rsidR="007556E8" w:rsidRPr="00F04AA9">
              <w:rPr>
                <w:b/>
              </w:rPr>
              <w:t>«такс фри»</w:t>
            </w:r>
            <w:r w:rsidRPr="00F04AA9">
              <w:rPr>
                <w:b/>
              </w:rPr>
              <w:t xml:space="preserve"> в целях идентификации покупателя и подтверждения факта вывоза товара.</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32. Уполномоченное должностное лицо ОГД в зоне таможенного осмотра </w:t>
            </w:r>
            <w:r w:rsidRPr="00F04AA9">
              <w:rPr>
                <w:b/>
              </w:rPr>
              <w:lastRenderedPageBreak/>
              <w:t xml:space="preserve">посредством ИС </w:t>
            </w:r>
            <w:r w:rsidR="007556E8" w:rsidRPr="00F04AA9">
              <w:rPr>
                <w:b/>
              </w:rPr>
              <w:t>«такс фри»</w:t>
            </w:r>
            <w:r w:rsidRPr="00F04AA9">
              <w:rPr>
                <w:b/>
              </w:rPr>
              <w:t xml:space="preserve"> сканирует штрих-код (QR-код), отраженный в электронном документе </w:t>
            </w:r>
            <w:r w:rsidR="007556E8" w:rsidRPr="00F04AA9">
              <w:rPr>
                <w:b/>
              </w:rPr>
              <w:t>«такс фри»</w:t>
            </w:r>
            <w:r w:rsidRPr="00F04AA9">
              <w:rPr>
                <w:b/>
              </w:rPr>
              <w:t xml:space="preserve"> мобильного приложения покупателя и проводит визуальный осмотр с фактически предъявленным к осмотру товаром.</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33. Таможенный осмотр в рамках системы </w:t>
            </w:r>
            <w:r w:rsidR="007556E8" w:rsidRPr="00F04AA9">
              <w:rPr>
                <w:b/>
              </w:rPr>
              <w:t>«такс фри»</w:t>
            </w:r>
            <w:r w:rsidRPr="00F04AA9">
              <w:rPr>
                <w:b/>
              </w:rPr>
              <w:t xml:space="preserve"> проводится уполномоченным должностным лицом ОГД путем внешнего визуального осмотра товаров с целью установления идентичности сведений, отраженных в электронном документе </w:t>
            </w:r>
            <w:r w:rsidR="007556E8" w:rsidRPr="00F04AA9">
              <w:rPr>
                <w:b/>
              </w:rPr>
              <w:t>«такс фри»</w:t>
            </w:r>
            <w:r w:rsidRPr="00F04AA9">
              <w:rPr>
                <w:b/>
              </w:rPr>
              <w:t xml:space="preserve"> мобильного приложения, с представленными к осмотру товарами.</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Уполномоченное должностное лицо ОГД в случае достоверности сведений, отраженных в электронном документе </w:t>
            </w:r>
            <w:r w:rsidR="007556E8" w:rsidRPr="00F04AA9">
              <w:rPr>
                <w:b/>
              </w:rPr>
              <w:t>«такс фри»</w:t>
            </w:r>
            <w:r w:rsidRPr="00F04AA9">
              <w:rPr>
                <w:b/>
              </w:rPr>
              <w:t xml:space="preserve"> мобильного приложения, в ИС </w:t>
            </w:r>
            <w:r w:rsidR="007556E8" w:rsidRPr="00F04AA9">
              <w:rPr>
                <w:b/>
              </w:rPr>
              <w:t>«такс фри»</w:t>
            </w:r>
            <w:r w:rsidRPr="00F04AA9">
              <w:rPr>
                <w:b/>
              </w:rPr>
              <w:t xml:space="preserve"> делает отметку о соответствии факта вывоза товара настоящим Правилам</w:t>
            </w:r>
            <w:r w:rsidRPr="00F04AA9" w:rsidDel="00816935">
              <w:rPr>
                <w:b/>
              </w:rPr>
              <w:t xml:space="preserve"> </w:t>
            </w:r>
            <w:r w:rsidRPr="00F04AA9">
              <w:rPr>
                <w:b/>
              </w:rPr>
              <w:t>и заверяет электронно-цифровой подписью уполномоченного должностного лица ОГД.</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Оператор в случае отсутствия в документе </w:t>
            </w:r>
            <w:r w:rsidR="007556E8" w:rsidRPr="00F04AA9">
              <w:rPr>
                <w:b/>
              </w:rPr>
              <w:t>«такс фри»</w:t>
            </w:r>
            <w:r w:rsidRPr="00F04AA9">
              <w:rPr>
                <w:b/>
              </w:rPr>
              <w:t xml:space="preserve"> и ИС </w:t>
            </w:r>
            <w:r w:rsidR="007556E8" w:rsidRPr="00F04AA9">
              <w:rPr>
                <w:b/>
              </w:rPr>
              <w:t>«такс фри»</w:t>
            </w:r>
            <w:r w:rsidRPr="00F04AA9">
              <w:rPr>
                <w:b/>
              </w:rPr>
              <w:t xml:space="preserve"> отметки уполномоченного должностного лица ОГД о фактическом вывозе товара отказывает покупателю в компенсации суммы НДС.</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При этом покупателю, субъекту торговой деятельности и ОГД посредством ИС </w:t>
            </w:r>
            <w:r w:rsidR="007556E8" w:rsidRPr="00F04AA9">
              <w:rPr>
                <w:b/>
              </w:rPr>
              <w:t>«такс фри»</w:t>
            </w:r>
            <w:r w:rsidRPr="00F04AA9">
              <w:rPr>
                <w:b/>
              </w:rPr>
              <w:t xml:space="preserve"> направляется информация о причинах </w:t>
            </w:r>
            <w:r w:rsidRPr="00F04AA9">
              <w:rPr>
                <w:b/>
              </w:rPr>
              <w:lastRenderedPageBreak/>
              <w:t>отказа в компенсации НДС с описанием причины отказа.</w:t>
            </w:r>
          </w:p>
          <w:p w:rsidR="000858DA" w:rsidRPr="00F04AA9" w:rsidRDefault="000858DA" w:rsidP="0005551C">
            <w:pPr>
              <w:shd w:val="clear" w:color="auto" w:fill="FFFFFF" w:themeFill="background1"/>
              <w:spacing w:line="240" w:lineRule="atLeast"/>
              <w:ind w:firstLine="317"/>
              <w:jc w:val="both"/>
              <w:rPr>
                <w:b/>
              </w:rPr>
            </w:pPr>
            <w:r w:rsidRPr="00F04AA9">
              <w:rPr>
                <w:b/>
              </w:rPr>
              <w:t>34. Оператор для целей реализации пилотного проекта в электронном формате:</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1) устанавливает у субъекта торговой деятельности и в зоне таможенного осмотра необходимое оборудование с настойкой ИС </w:t>
            </w:r>
            <w:r w:rsidR="007556E8" w:rsidRPr="00F04AA9">
              <w:rPr>
                <w:b/>
              </w:rPr>
              <w:t>«такс фри»</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2) на постоянной основе осуществляет среди представителей субъектов торговой деятельности и уполномоченных должностных лиц ОГД разъяснение правил работы в ИС </w:t>
            </w:r>
            <w:r w:rsidR="007556E8" w:rsidRPr="00F04AA9">
              <w:rPr>
                <w:b/>
              </w:rPr>
              <w:t>«такс фри»</w:t>
            </w:r>
            <w:r w:rsidRPr="00F04AA9">
              <w:rPr>
                <w:b/>
              </w:rPr>
              <w:t xml:space="preserve"> в части формирования документа </w:t>
            </w:r>
            <w:r w:rsidR="007556E8" w:rsidRPr="00F04AA9">
              <w:rPr>
                <w:b/>
              </w:rPr>
              <w:t>«такс фри»</w:t>
            </w:r>
            <w:r w:rsidRPr="00F04AA9">
              <w:rPr>
                <w:b/>
              </w:rPr>
              <w:t xml:space="preserve"> при реализации товара покупателю и его подтверждения в электронном формате в зоне таможенного осмотра;</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3) проводит обновление и поддержку в рабочем состоянии ИС </w:t>
            </w:r>
            <w:r w:rsidR="007556E8" w:rsidRPr="00F04AA9">
              <w:rPr>
                <w:b/>
              </w:rPr>
              <w:t>«такс фри»</w:t>
            </w:r>
            <w:r w:rsidRPr="00F04AA9">
              <w:rPr>
                <w:b/>
              </w:rPr>
              <w:t xml:space="preserve"> и мобильного приложения;</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4) сопоставляет штрих-код (QR-код) документа </w:t>
            </w:r>
            <w:r w:rsidR="007556E8" w:rsidRPr="00F04AA9">
              <w:rPr>
                <w:b/>
              </w:rPr>
              <w:t>«такс фри»</w:t>
            </w:r>
            <w:r w:rsidRPr="00F04AA9">
              <w:rPr>
                <w:b/>
              </w:rPr>
              <w:t xml:space="preserve">, сформированного субъектом торговой деятельности в ИС </w:t>
            </w:r>
            <w:r w:rsidR="007556E8" w:rsidRPr="00F04AA9">
              <w:rPr>
                <w:b/>
              </w:rPr>
              <w:t>«такс фри»</w:t>
            </w:r>
            <w:r w:rsidRPr="00F04AA9">
              <w:rPr>
                <w:b/>
              </w:rPr>
              <w:t>, с данными уполномоченного должностного лица ОГД при сканировании штрих-кода (QR-кода) в зоне таможенного досмотра;</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5) посредством ИС </w:t>
            </w:r>
            <w:r w:rsidR="007556E8" w:rsidRPr="00F04AA9">
              <w:rPr>
                <w:b/>
              </w:rPr>
              <w:t>«такс фри»</w:t>
            </w:r>
            <w:r w:rsidRPr="00F04AA9">
              <w:rPr>
                <w:b/>
              </w:rPr>
              <w:t xml:space="preserve"> принимает информацию от субъекта торговой деятельности о реализации товара покупателю и от уполномоченного должностного лица ОГД о подтверждении </w:t>
            </w:r>
            <w:r w:rsidRPr="00F04AA9">
              <w:rPr>
                <w:b/>
              </w:rPr>
              <w:lastRenderedPageBreak/>
              <w:t>факта вывоза товара в соответствии с настоящими Правилами;</w:t>
            </w:r>
          </w:p>
          <w:p w:rsidR="000858DA" w:rsidRPr="00F04AA9" w:rsidRDefault="000858DA" w:rsidP="0005551C">
            <w:pPr>
              <w:shd w:val="clear" w:color="auto" w:fill="FFFFFF" w:themeFill="background1"/>
              <w:spacing w:line="240" w:lineRule="atLeast"/>
              <w:ind w:firstLine="317"/>
              <w:jc w:val="both"/>
              <w:rPr>
                <w:b/>
              </w:rPr>
            </w:pPr>
            <w:r w:rsidRPr="00F04AA9">
              <w:rPr>
                <w:b/>
              </w:rPr>
              <w:t>6) обеспечивает идентификацию и обработку чеков ККМ;</w:t>
            </w:r>
          </w:p>
          <w:p w:rsidR="000858DA" w:rsidRPr="00F04AA9" w:rsidRDefault="000858DA" w:rsidP="0005551C">
            <w:pPr>
              <w:shd w:val="clear" w:color="auto" w:fill="FFFFFF" w:themeFill="background1"/>
              <w:spacing w:line="240" w:lineRule="atLeast"/>
              <w:ind w:firstLine="317"/>
              <w:jc w:val="both"/>
              <w:rPr>
                <w:b/>
              </w:rPr>
            </w:pPr>
            <w:r w:rsidRPr="00F04AA9">
              <w:rPr>
                <w:b/>
              </w:rPr>
              <w:t>7) проверяет критерии вывозимого покупателем товара на предмет соответствия условиям пунктов 2, 3 и 12 настоящих Правил;</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8) </w:t>
            </w:r>
            <w:r w:rsidR="00FF2269" w:rsidRPr="00F04AA9">
              <w:rPr>
                <w:b/>
              </w:rPr>
              <w:t>при соответствии документа «такс фри» оператор осуществляет перечисление покупателю суммы компенсации НДС на банковский счет, указанный в документе «такс фри», в срок, установленный подпунктом 2) пункта 24 с учетом положений пунктов 13 и 20 настоящих Правил</w:t>
            </w:r>
            <w:r w:rsidRPr="00F04AA9">
              <w:rPr>
                <w:b/>
              </w:rPr>
              <w:t>;</w:t>
            </w:r>
          </w:p>
          <w:p w:rsidR="000858DA" w:rsidRPr="00F04AA9" w:rsidRDefault="000858DA" w:rsidP="0005551C">
            <w:pPr>
              <w:shd w:val="clear" w:color="auto" w:fill="FFFFFF" w:themeFill="background1"/>
              <w:spacing w:line="240" w:lineRule="atLeast"/>
              <w:ind w:firstLine="317"/>
              <w:jc w:val="both"/>
              <w:rPr>
                <w:b/>
              </w:rPr>
            </w:pPr>
            <w:r w:rsidRPr="00F04AA9">
              <w:rPr>
                <w:b/>
              </w:rPr>
              <w:t xml:space="preserve">9) </w:t>
            </w:r>
            <w:r w:rsidR="00FF2269" w:rsidRPr="00F04AA9">
              <w:rPr>
                <w:b/>
              </w:rPr>
              <w:t xml:space="preserve">при установлении несоответствия документа «такс фри», </w:t>
            </w:r>
            <w:proofErr w:type="gramStart"/>
            <w:r w:rsidR="00FF2269" w:rsidRPr="00F04AA9">
              <w:rPr>
                <w:b/>
              </w:rPr>
              <w:t>условиям</w:t>
            </w:r>
            <w:proofErr w:type="gramEnd"/>
            <w:r w:rsidR="00FF2269" w:rsidRPr="00F04AA9">
              <w:rPr>
                <w:b/>
              </w:rPr>
              <w:t xml:space="preserve"> указанным в пунктах 5, 6, 7, абзаце первом пункта 8, 10, 12, части второй пункта 33 и подпунктам 5) - 8) пункта 34 настоящих Правил, оператор производит отказ в компенсации суммы НДС, о чем, покупателю, субъекту торговой деятельности и ОГД направляется информация о причинах отказа в компенсации суммы НДС</w:t>
            </w:r>
          </w:p>
        </w:tc>
        <w:tc>
          <w:tcPr>
            <w:tcW w:w="2693" w:type="dxa"/>
            <w:shd w:val="clear" w:color="auto" w:fill="FFFFFF" w:themeFill="background1"/>
          </w:tcPr>
          <w:p w:rsidR="000858DA" w:rsidRPr="002F439B" w:rsidRDefault="000858DA" w:rsidP="0005551C">
            <w:pPr>
              <w:widowControl w:val="0"/>
              <w:shd w:val="clear" w:color="auto" w:fill="FFFFFF" w:themeFill="background1"/>
              <w:ind w:firstLine="288"/>
              <w:jc w:val="both"/>
              <w:rPr>
                <w:bCs/>
              </w:rPr>
            </w:pPr>
            <w:r w:rsidRPr="002F439B">
              <w:rPr>
                <w:bCs/>
              </w:rPr>
              <w:lastRenderedPageBreak/>
              <w:t xml:space="preserve">Правила дополнены новой главой 6, согласно которой регламентируется процесс апробации цифровизации документооборота в рамках Пилотного проекта и определяет порядок оформления и обработки документов </w:t>
            </w:r>
            <w:r w:rsidR="007556E8">
              <w:rPr>
                <w:bCs/>
              </w:rPr>
              <w:t>«такс фри»</w:t>
            </w:r>
            <w:r w:rsidRPr="002F439B">
              <w:rPr>
                <w:bCs/>
              </w:rPr>
              <w:t xml:space="preserve"> в электронном виде.</w:t>
            </w:r>
          </w:p>
        </w:tc>
      </w:tr>
    </w:tbl>
    <w:p w:rsidR="00314C54" w:rsidRPr="002F439B" w:rsidRDefault="00314C54" w:rsidP="003953FA">
      <w:pPr>
        <w:shd w:val="clear" w:color="auto" w:fill="FFFFFF" w:themeFill="background1"/>
      </w:pPr>
    </w:p>
    <w:sectPr w:rsidR="00314C54" w:rsidRPr="002F439B" w:rsidSect="00801480">
      <w:headerReference w:type="default" r:id="rId9"/>
      <w:pgSz w:w="16838" w:h="11906" w:orient="landscape"/>
      <w:pgMar w:top="1418" w:right="851" w:bottom="1418" w:left="1418"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A13" w:rsidRDefault="00CA3A13" w:rsidP="00E17DBD">
      <w:r>
        <w:separator/>
      </w:r>
    </w:p>
  </w:endnote>
  <w:endnote w:type="continuationSeparator" w:id="0">
    <w:p w:rsidR="00CA3A13" w:rsidRDefault="00CA3A13" w:rsidP="00E1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A13" w:rsidRDefault="00CA3A13" w:rsidP="00E17DBD">
      <w:r>
        <w:separator/>
      </w:r>
    </w:p>
  </w:footnote>
  <w:footnote w:type="continuationSeparator" w:id="0">
    <w:p w:rsidR="00CA3A13" w:rsidRDefault="00CA3A13" w:rsidP="00E17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E8" w:rsidRDefault="00CA3A13" w:rsidP="00183125">
    <w:pPr>
      <w:pStyle w:val="a9"/>
      <w:jc w:val="center"/>
    </w:pPr>
    <w:sdt>
      <w:sdtPr>
        <w:id w:val="1812904414"/>
        <w:docPartObj>
          <w:docPartGallery w:val="Page Numbers (Top of Page)"/>
          <w:docPartUnique/>
        </w:docPartObj>
      </w:sdtPr>
      <w:sdtEndPr/>
      <w:sdtContent>
        <w:r w:rsidR="007556E8">
          <w:fldChar w:fldCharType="begin"/>
        </w:r>
        <w:r w:rsidR="007556E8">
          <w:instrText>PAGE   \* MERGEFORMAT</w:instrText>
        </w:r>
        <w:r w:rsidR="007556E8">
          <w:fldChar w:fldCharType="separate"/>
        </w:r>
        <w:r w:rsidR="00574E8F">
          <w:rPr>
            <w:noProof/>
          </w:rPr>
          <w:t>2</w:t>
        </w:r>
        <w:r w:rsidR="007556E8">
          <w:fldChar w:fldCharType="end"/>
        </w:r>
      </w:sdtContent>
    </w:sd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Джандыров Е. Г."/>
          <w10:wrap anchorx="margin" anchory="margin"/>
        </v:shape>
      </w:pict>
    </w:r>
    <w:r>
      <w:rPr>
        <w:noProof/>
      </w:rPr>
      <w:pict>
        <v:shape id="_x0000_s2051" type="#_x0000_t136" style="position:absolute;left:0;text-align:left;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Джандыров Е. Г."/>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FC6"/>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19D37077"/>
    <w:multiLevelType w:val="hybridMultilevel"/>
    <w:tmpl w:val="383240AC"/>
    <w:lvl w:ilvl="0" w:tplc="F1E8FFF6">
      <w:start w:val="1"/>
      <w:numFmt w:val="decimal"/>
      <w:lvlText w:val="%1."/>
      <w:lvlJc w:val="left"/>
      <w:pPr>
        <w:ind w:left="648" w:hanging="360"/>
      </w:pPr>
      <w:rPr>
        <w:rFonts w:hint="default"/>
        <w:b w:val="0"/>
        <w:color w:val="000000"/>
        <w:sz w:val="28"/>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
    <w:nsid w:val="1F0A7EF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1F2F17D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2AA536E0"/>
    <w:multiLevelType w:val="hybridMultilevel"/>
    <w:tmpl w:val="6C2A041A"/>
    <w:lvl w:ilvl="0" w:tplc="58A29C8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30DC2F46"/>
    <w:multiLevelType w:val="hybridMultilevel"/>
    <w:tmpl w:val="8C7C060C"/>
    <w:lvl w:ilvl="0" w:tplc="A526100A">
      <w:start w:val="1"/>
      <w:numFmt w:val="decimal"/>
      <w:lvlText w:val="%1."/>
      <w:lvlJc w:val="left"/>
      <w:pPr>
        <w:ind w:left="1693" w:hanging="1125"/>
      </w:pPr>
      <w:rPr>
        <w:rFonts w:eastAsia="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787056F"/>
    <w:multiLevelType w:val="hybridMultilevel"/>
    <w:tmpl w:val="A3D25844"/>
    <w:lvl w:ilvl="0" w:tplc="DB669834">
      <w:start w:val="1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7">
    <w:nsid w:val="3A686828"/>
    <w:multiLevelType w:val="hybridMultilevel"/>
    <w:tmpl w:val="B92ED150"/>
    <w:lvl w:ilvl="0" w:tplc="602ABD6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2E3E93"/>
    <w:multiLevelType w:val="hybridMultilevel"/>
    <w:tmpl w:val="A3B26AF6"/>
    <w:lvl w:ilvl="0" w:tplc="F8EADD7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4DB55D31"/>
    <w:multiLevelType w:val="hybridMultilevel"/>
    <w:tmpl w:val="C84A797C"/>
    <w:lvl w:ilvl="0" w:tplc="36D0272A">
      <w:start w:val="1"/>
      <w:numFmt w:val="decimal"/>
      <w:lvlText w:val="%1."/>
      <w:lvlJc w:val="left"/>
      <w:pPr>
        <w:ind w:left="277" w:hanging="360"/>
      </w:pPr>
      <w:rPr>
        <w:rFonts w:hint="default"/>
      </w:rPr>
    </w:lvl>
    <w:lvl w:ilvl="1" w:tplc="04190019" w:tentative="1">
      <w:start w:val="1"/>
      <w:numFmt w:val="lowerLetter"/>
      <w:lvlText w:val="%2."/>
      <w:lvlJc w:val="left"/>
      <w:pPr>
        <w:ind w:left="997" w:hanging="360"/>
      </w:pPr>
    </w:lvl>
    <w:lvl w:ilvl="2" w:tplc="0419001B" w:tentative="1">
      <w:start w:val="1"/>
      <w:numFmt w:val="lowerRoman"/>
      <w:lvlText w:val="%3."/>
      <w:lvlJc w:val="right"/>
      <w:pPr>
        <w:ind w:left="1717" w:hanging="180"/>
      </w:pPr>
    </w:lvl>
    <w:lvl w:ilvl="3" w:tplc="0419000F" w:tentative="1">
      <w:start w:val="1"/>
      <w:numFmt w:val="decimal"/>
      <w:lvlText w:val="%4."/>
      <w:lvlJc w:val="left"/>
      <w:pPr>
        <w:ind w:left="2437" w:hanging="360"/>
      </w:pPr>
    </w:lvl>
    <w:lvl w:ilvl="4" w:tplc="04190019" w:tentative="1">
      <w:start w:val="1"/>
      <w:numFmt w:val="lowerLetter"/>
      <w:lvlText w:val="%5."/>
      <w:lvlJc w:val="left"/>
      <w:pPr>
        <w:ind w:left="3157" w:hanging="360"/>
      </w:pPr>
    </w:lvl>
    <w:lvl w:ilvl="5" w:tplc="0419001B" w:tentative="1">
      <w:start w:val="1"/>
      <w:numFmt w:val="lowerRoman"/>
      <w:lvlText w:val="%6."/>
      <w:lvlJc w:val="right"/>
      <w:pPr>
        <w:ind w:left="3877" w:hanging="180"/>
      </w:pPr>
    </w:lvl>
    <w:lvl w:ilvl="6" w:tplc="0419000F" w:tentative="1">
      <w:start w:val="1"/>
      <w:numFmt w:val="decimal"/>
      <w:lvlText w:val="%7."/>
      <w:lvlJc w:val="left"/>
      <w:pPr>
        <w:ind w:left="4597" w:hanging="360"/>
      </w:pPr>
    </w:lvl>
    <w:lvl w:ilvl="7" w:tplc="04190019" w:tentative="1">
      <w:start w:val="1"/>
      <w:numFmt w:val="lowerLetter"/>
      <w:lvlText w:val="%8."/>
      <w:lvlJc w:val="left"/>
      <w:pPr>
        <w:ind w:left="5317" w:hanging="360"/>
      </w:pPr>
    </w:lvl>
    <w:lvl w:ilvl="8" w:tplc="0419001B" w:tentative="1">
      <w:start w:val="1"/>
      <w:numFmt w:val="lowerRoman"/>
      <w:lvlText w:val="%9."/>
      <w:lvlJc w:val="right"/>
      <w:pPr>
        <w:ind w:left="6037" w:hanging="180"/>
      </w:pPr>
    </w:lvl>
  </w:abstractNum>
  <w:abstractNum w:abstractNumId="10">
    <w:nsid w:val="574B2082"/>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7DA62825"/>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7"/>
  </w:num>
  <w:num w:numId="2">
    <w:abstractNumId w:val="5"/>
  </w:num>
  <w:num w:numId="3">
    <w:abstractNumId w:val="11"/>
  </w:num>
  <w:num w:numId="4">
    <w:abstractNumId w:val="4"/>
  </w:num>
  <w:num w:numId="5">
    <w:abstractNumId w:val="0"/>
  </w:num>
  <w:num w:numId="6">
    <w:abstractNumId w:val="6"/>
  </w:num>
  <w:num w:numId="7">
    <w:abstractNumId w:val="9"/>
  </w:num>
  <w:num w:numId="8">
    <w:abstractNumId w:val="3"/>
  </w:num>
  <w:num w:numId="9">
    <w:abstractNumId w:val="10"/>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trackRevision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C54"/>
    <w:rsid w:val="00002CB0"/>
    <w:rsid w:val="0000555F"/>
    <w:rsid w:val="00007EF2"/>
    <w:rsid w:val="00011E8B"/>
    <w:rsid w:val="000135F3"/>
    <w:rsid w:val="00017AAB"/>
    <w:rsid w:val="00023DB7"/>
    <w:rsid w:val="00025CD8"/>
    <w:rsid w:val="00026A31"/>
    <w:rsid w:val="0003065D"/>
    <w:rsid w:val="000523C0"/>
    <w:rsid w:val="0005551C"/>
    <w:rsid w:val="00063B72"/>
    <w:rsid w:val="00064AA5"/>
    <w:rsid w:val="00064C7B"/>
    <w:rsid w:val="000658C8"/>
    <w:rsid w:val="00065DAC"/>
    <w:rsid w:val="000733B5"/>
    <w:rsid w:val="00076DBF"/>
    <w:rsid w:val="00081579"/>
    <w:rsid w:val="000858DA"/>
    <w:rsid w:val="00085A00"/>
    <w:rsid w:val="00094E71"/>
    <w:rsid w:val="00097470"/>
    <w:rsid w:val="000A01E2"/>
    <w:rsid w:val="000A2406"/>
    <w:rsid w:val="000A38E7"/>
    <w:rsid w:val="000A42B3"/>
    <w:rsid w:val="000A6C0A"/>
    <w:rsid w:val="000B5403"/>
    <w:rsid w:val="000C0EF7"/>
    <w:rsid w:val="000D0D4C"/>
    <w:rsid w:val="000D0D5F"/>
    <w:rsid w:val="000D367C"/>
    <w:rsid w:val="000D67AE"/>
    <w:rsid w:val="000E0CC5"/>
    <w:rsid w:val="000E2F1D"/>
    <w:rsid w:val="000F12AA"/>
    <w:rsid w:val="00102410"/>
    <w:rsid w:val="0010502E"/>
    <w:rsid w:val="00110BF0"/>
    <w:rsid w:val="00133A46"/>
    <w:rsid w:val="00152BFA"/>
    <w:rsid w:val="001541CC"/>
    <w:rsid w:val="00160CE0"/>
    <w:rsid w:val="00183125"/>
    <w:rsid w:val="0018320D"/>
    <w:rsid w:val="001862FE"/>
    <w:rsid w:val="0019420A"/>
    <w:rsid w:val="00196ED5"/>
    <w:rsid w:val="00197E8B"/>
    <w:rsid w:val="001B3FBD"/>
    <w:rsid w:val="001B5C25"/>
    <w:rsid w:val="001C0B81"/>
    <w:rsid w:val="001C0F78"/>
    <w:rsid w:val="001C42E2"/>
    <w:rsid w:val="001C5FEB"/>
    <w:rsid w:val="001C6C9E"/>
    <w:rsid w:val="001C7022"/>
    <w:rsid w:val="001C7CFA"/>
    <w:rsid w:val="001E4BAA"/>
    <w:rsid w:val="001F77D8"/>
    <w:rsid w:val="00202A34"/>
    <w:rsid w:val="0022173B"/>
    <w:rsid w:val="00222F17"/>
    <w:rsid w:val="00223ACD"/>
    <w:rsid w:val="00224EDE"/>
    <w:rsid w:val="002252ED"/>
    <w:rsid w:val="002318EC"/>
    <w:rsid w:val="00231B5C"/>
    <w:rsid w:val="00241F9E"/>
    <w:rsid w:val="00262A6F"/>
    <w:rsid w:val="002669FE"/>
    <w:rsid w:val="002675B1"/>
    <w:rsid w:val="0027039F"/>
    <w:rsid w:val="00275026"/>
    <w:rsid w:val="0028524B"/>
    <w:rsid w:val="00292AE9"/>
    <w:rsid w:val="0029642C"/>
    <w:rsid w:val="002A215E"/>
    <w:rsid w:val="002C13E9"/>
    <w:rsid w:val="002E6948"/>
    <w:rsid w:val="002F0F24"/>
    <w:rsid w:val="002F439B"/>
    <w:rsid w:val="002F57E0"/>
    <w:rsid w:val="003032A4"/>
    <w:rsid w:val="00307F28"/>
    <w:rsid w:val="00312DBB"/>
    <w:rsid w:val="00314C54"/>
    <w:rsid w:val="00314F40"/>
    <w:rsid w:val="00316997"/>
    <w:rsid w:val="00316F96"/>
    <w:rsid w:val="00317451"/>
    <w:rsid w:val="0032183B"/>
    <w:rsid w:val="003327EE"/>
    <w:rsid w:val="00350F14"/>
    <w:rsid w:val="00364510"/>
    <w:rsid w:val="003661BD"/>
    <w:rsid w:val="00372C19"/>
    <w:rsid w:val="00381A6F"/>
    <w:rsid w:val="00386DCF"/>
    <w:rsid w:val="0039031B"/>
    <w:rsid w:val="003953FA"/>
    <w:rsid w:val="0039612C"/>
    <w:rsid w:val="00396F67"/>
    <w:rsid w:val="003A008F"/>
    <w:rsid w:val="003A0688"/>
    <w:rsid w:val="003B0D66"/>
    <w:rsid w:val="003B13AD"/>
    <w:rsid w:val="003B2BB1"/>
    <w:rsid w:val="003C12E1"/>
    <w:rsid w:val="003C1D62"/>
    <w:rsid w:val="003D187C"/>
    <w:rsid w:val="003D3322"/>
    <w:rsid w:val="003E1D5E"/>
    <w:rsid w:val="003E5CC2"/>
    <w:rsid w:val="003F3C73"/>
    <w:rsid w:val="003F65D6"/>
    <w:rsid w:val="003F7960"/>
    <w:rsid w:val="004008B0"/>
    <w:rsid w:val="00400D24"/>
    <w:rsid w:val="00420024"/>
    <w:rsid w:val="004209CA"/>
    <w:rsid w:val="00427B37"/>
    <w:rsid w:val="004428B3"/>
    <w:rsid w:val="00444D3D"/>
    <w:rsid w:val="0044501C"/>
    <w:rsid w:val="00450D61"/>
    <w:rsid w:val="0045629D"/>
    <w:rsid w:val="004643B1"/>
    <w:rsid w:val="004678CD"/>
    <w:rsid w:val="004809E6"/>
    <w:rsid w:val="00487AC2"/>
    <w:rsid w:val="004A4EC2"/>
    <w:rsid w:val="004A7281"/>
    <w:rsid w:val="004B2B3A"/>
    <w:rsid w:val="004C43A6"/>
    <w:rsid w:val="004D1DE5"/>
    <w:rsid w:val="004E473D"/>
    <w:rsid w:val="004F1DAD"/>
    <w:rsid w:val="00513137"/>
    <w:rsid w:val="005132A7"/>
    <w:rsid w:val="00515B96"/>
    <w:rsid w:val="00517F3D"/>
    <w:rsid w:val="005225A4"/>
    <w:rsid w:val="00530D0F"/>
    <w:rsid w:val="0053493C"/>
    <w:rsid w:val="00540F7B"/>
    <w:rsid w:val="0054323D"/>
    <w:rsid w:val="005437E1"/>
    <w:rsid w:val="00551997"/>
    <w:rsid w:val="0055466A"/>
    <w:rsid w:val="005572D3"/>
    <w:rsid w:val="00574E8F"/>
    <w:rsid w:val="0057502F"/>
    <w:rsid w:val="0057618D"/>
    <w:rsid w:val="005841EC"/>
    <w:rsid w:val="005975DE"/>
    <w:rsid w:val="005A7C96"/>
    <w:rsid w:val="005B1C00"/>
    <w:rsid w:val="005B40F2"/>
    <w:rsid w:val="005B4D4A"/>
    <w:rsid w:val="005D48F6"/>
    <w:rsid w:val="005D63AB"/>
    <w:rsid w:val="005E42C1"/>
    <w:rsid w:val="005F1D3A"/>
    <w:rsid w:val="005F2749"/>
    <w:rsid w:val="005F7907"/>
    <w:rsid w:val="005F7F96"/>
    <w:rsid w:val="0060791D"/>
    <w:rsid w:val="006338D4"/>
    <w:rsid w:val="00647B66"/>
    <w:rsid w:val="006567B1"/>
    <w:rsid w:val="00656B9B"/>
    <w:rsid w:val="006571AE"/>
    <w:rsid w:val="00657E44"/>
    <w:rsid w:val="00664F7F"/>
    <w:rsid w:val="00665F46"/>
    <w:rsid w:val="00666D29"/>
    <w:rsid w:val="006717B9"/>
    <w:rsid w:val="006742FB"/>
    <w:rsid w:val="006819C8"/>
    <w:rsid w:val="0068381C"/>
    <w:rsid w:val="00685450"/>
    <w:rsid w:val="006922D4"/>
    <w:rsid w:val="0069431C"/>
    <w:rsid w:val="00694B23"/>
    <w:rsid w:val="006A4CD3"/>
    <w:rsid w:val="006B2CCD"/>
    <w:rsid w:val="006B3189"/>
    <w:rsid w:val="006B5FA0"/>
    <w:rsid w:val="006B77E9"/>
    <w:rsid w:val="006B78E6"/>
    <w:rsid w:val="006C6655"/>
    <w:rsid w:val="006D32DD"/>
    <w:rsid w:val="006E025E"/>
    <w:rsid w:val="006E3ADA"/>
    <w:rsid w:val="006E495A"/>
    <w:rsid w:val="006F5922"/>
    <w:rsid w:val="00704467"/>
    <w:rsid w:val="0070630D"/>
    <w:rsid w:val="00716229"/>
    <w:rsid w:val="007206F9"/>
    <w:rsid w:val="0072074F"/>
    <w:rsid w:val="00723AC2"/>
    <w:rsid w:val="007334C1"/>
    <w:rsid w:val="00735305"/>
    <w:rsid w:val="007375DA"/>
    <w:rsid w:val="00740CEE"/>
    <w:rsid w:val="007556E8"/>
    <w:rsid w:val="00756112"/>
    <w:rsid w:val="007636C5"/>
    <w:rsid w:val="00766C87"/>
    <w:rsid w:val="00786607"/>
    <w:rsid w:val="007926E6"/>
    <w:rsid w:val="00795079"/>
    <w:rsid w:val="007A00F4"/>
    <w:rsid w:val="007A3CF1"/>
    <w:rsid w:val="007A74E1"/>
    <w:rsid w:val="007B353D"/>
    <w:rsid w:val="007C3133"/>
    <w:rsid w:val="007C3E50"/>
    <w:rsid w:val="007D3994"/>
    <w:rsid w:val="007E0DBB"/>
    <w:rsid w:val="007E6D3B"/>
    <w:rsid w:val="007F0061"/>
    <w:rsid w:val="007F5762"/>
    <w:rsid w:val="00801480"/>
    <w:rsid w:val="00801E33"/>
    <w:rsid w:val="0080482B"/>
    <w:rsid w:val="00811D89"/>
    <w:rsid w:val="00816935"/>
    <w:rsid w:val="008174EB"/>
    <w:rsid w:val="00822BF9"/>
    <w:rsid w:val="0082391E"/>
    <w:rsid w:val="00834C7C"/>
    <w:rsid w:val="00837368"/>
    <w:rsid w:val="00874939"/>
    <w:rsid w:val="00884A0D"/>
    <w:rsid w:val="00884AE6"/>
    <w:rsid w:val="00884E17"/>
    <w:rsid w:val="008954AA"/>
    <w:rsid w:val="008A151B"/>
    <w:rsid w:val="008B50CB"/>
    <w:rsid w:val="008B755A"/>
    <w:rsid w:val="008B7F78"/>
    <w:rsid w:val="008C0A4E"/>
    <w:rsid w:val="008C2293"/>
    <w:rsid w:val="008D014A"/>
    <w:rsid w:val="008D0A3D"/>
    <w:rsid w:val="008D1AAD"/>
    <w:rsid w:val="008E6656"/>
    <w:rsid w:val="008F1DCE"/>
    <w:rsid w:val="008F72EA"/>
    <w:rsid w:val="009016A4"/>
    <w:rsid w:val="0090171A"/>
    <w:rsid w:val="009021B1"/>
    <w:rsid w:val="00920468"/>
    <w:rsid w:val="00920BAC"/>
    <w:rsid w:val="009307BC"/>
    <w:rsid w:val="00934CA2"/>
    <w:rsid w:val="00947AE8"/>
    <w:rsid w:val="00954DED"/>
    <w:rsid w:val="00954EFF"/>
    <w:rsid w:val="00967CA6"/>
    <w:rsid w:val="00983B33"/>
    <w:rsid w:val="009A708E"/>
    <w:rsid w:val="009B5A80"/>
    <w:rsid w:val="009C3037"/>
    <w:rsid w:val="009C454B"/>
    <w:rsid w:val="009D2947"/>
    <w:rsid w:val="009D51DF"/>
    <w:rsid w:val="009F3552"/>
    <w:rsid w:val="009F5630"/>
    <w:rsid w:val="00A0777A"/>
    <w:rsid w:val="00A10E6B"/>
    <w:rsid w:val="00A113CE"/>
    <w:rsid w:val="00A22DCC"/>
    <w:rsid w:val="00A31E8D"/>
    <w:rsid w:val="00A337FB"/>
    <w:rsid w:val="00A36657"/>
    <w:rsid w:val="00A46D2D"/>
    <w:rsid w:val="00A52535"/>
    <w:rsid w:val="00A66901"/>
    <w:rsid w:val="00A85A87"/>
    <w:rsid w:val="00A91F7A"/>
    <w:rsid w:val="00AA51BC"/>
    <w:rsid w:val="00AA5AD6"/>
    <w:rsid w:val="00AA6121"/>
    <w:rsid w:val="00AA77F0"/>
    <w:rsid w:val="00AB3A26"/>
    <w:rsid w:val="00AC162D"/>
    <w:rsid w:val="00AC4E9D"/>
    <w:rsid w:val="00AE3835"/>
    <w:rsid w:val="00AF4DDE"/>
    <w:rsid w:val="00AF71BF"/>
    <w:rsid w:val="00AF7DA3"/>
    <w:rsid w:val="00B012B7"/>
    <w:rsid w:val="00B079D6"/>
    <w:rsid w:val="00B10B7F"/>
    <w:rsid w:val="00B15B19"/>
    <w:rsid w:val="00B25720"/>
    <w:rsid w:val="00B40DE7"/>
    <w:rsid w:val="00B46687"/>
    <w:rsid w:val="00B555FB"/>
    <w:rsid w:val="00B55D02"/>
    <w:rsid w:val="00B57986"/>
    <w:rsid w:val="00B72856"/>
    <w:rsid w:val="00B84540"/>
    <w:rsid w:val="00B9543C"/>
    <w:rsid w:val="00B9757F"/>
    <w:rsid w:val="00BA0C6B"/>
    <w:rsid w:val="00BB14DF"/>
    <w:rsid w:val="00BB3AB3"/>
    <w:rsid w:val="00BB54B3"/>
    <w:rsid w:val="00BB58D9"/>
    <w:rsid w:val="00BC024D"/>
    <w:rsid w:val="00BC183E"/>
    <w:rsid w:val="00BC1994"/>
    <w:rsid w:val="00BC2557"/>
    <w:rsid w:val="00BC255E"/>
    <w:rsid w:val="00BC2CF2"/>
    <w:rsid w:val="00BC39E2"/>
    <w:rsid w:val="00BD12AF"/>
    <w:rsid w:val="00BD2F93"/>
    <w:rsid w:val="00BD42B3"/>
    <w:rsid w:val="00BF417A"/>
    <w:rsid w:val="00C070BD"/>
    <w:rsid w:val="00C15AF4"/>
    <w:rsid w:val="00C35749"/>
    <w:rsid w:val="00C42CA9"/>
    <w:rsid w:val="00C46AE8"/>
    <w:rsid w:val="00C533F1"/>
    <w:rsid w:val="00C53BD8"/>
    <w:rsid w:val="00C56810"/>
    <w:rsid w:val="00C61283"/>
    <w:rsid w:val="00C66ACA"/>
    <w:rsid w:val="00C70C02"/>
    <w:rsid w:val="00C711BA"/>
    <w:rsid w:val="00C72FCF"/>
    <w:rsid w:val="00C847A5"/>
    <w:rsid w:val="00C973AD"/>
    <w:rsid w:val="00CA0D54"/>
    <w:rsid w:val="00CA3A13"/>
    <w:rsid w:val="00CA4BB9"/>
    <w:rsid w:val="00CB52E0"/>
    <w:rsid w:val="00CB5998"/>
    <w:rsid w:val="00CB6367"/>
    <w:rsid w:val="00CC1626"/>
    <w:rsid w:val="00CC2051"/>
    <w:rsid w:val="00CC6006"/>
    <w:rsid w:val="00CE5D0A"/>
    <w:rsid w:val="00CF12C9"/>
    <w:rsid w:val="00CF2B49"/>
    <w:rsid w:val="00CF7634"/>
    <w:rsid w:val="00D01EE5"/>
    <w:rsid w:val="00D11E81"/>
    <w:rsid w:val="00D17A99"/>
    <w:rsid w:val="00D32162"/>
    <w:rsid w:val="00D34F0E"/>
    <w:rsid w:val="00D423E0"/>
    <w:rsid w:val="00D45A0C"/>
    <w:rsid w:val="00D45FB9"/>
    <w:rsid w:val="00D53A22"/>
    <w:rsid w:val="00D5423C"/>
    <w:rsid w:val="00D56343"/>
    <w:rsid w:val="00D6093C"/>
    <w:rsid w:val="00D6532F"/>
    <w:rsid w:val="00D67986"/>
    <w:rsid w:val="00D732A2"/>
    <w:rsid w:val="00D73C17"/>
    <w:rsid w:val="00D74AB7"/>
    <w:rsid w:val="00D91C0E"/>
    <w:rsid w:val="00D9516A"/>
    <w:rsid w:val="00DB4F16"/>
    <w:rsid w:val="00DD2B01"/>
    <w:rsid w:val="00DD3EFB"/>
    <w:rsid w:val="00DD56DF"/>
    <w:rsid w:val="00DD6E3C"/>
    <w:rsid w:val="00DF000A"/>
    <w:rsid w:val="00E048EA"/>
    <w:rsid w:val="00E17DBD"/>
    <w:rsid w:val="00E20BC2"/>
    <w:rsid w:val="00E3076C"/>
    <w:rsid w:val="00E310BC"/>
    <w:rsid w:val="00E37654"/>
    <w:rsid w:val="00E5512E"/>
    <w:rsid w:val="00E564B4"/>
    <w:rsid w:val="00E63C1C"/>
    <w:rsid w:val="00E64C1F"/>
    <w:rsid w:val="00E6667A"/>
    <w:rsid w:val="00E7702A"/>
    <w:rsid w:val="00E82F61"/>
    <w:rsid w:val="00E901A4"/>
    <w:rsid w:val="00E940B4"/>
    <w:rsid w:val="00E943B6"/>
    <w:rsid w:val="00E97EAF"/>
    <w:rsid w:val="00EB0AD9"/>
    <w:rsid w:val="00EC2961"/>
    <w:rsid w:val="00EC42AD"/>
    <w:rsid w:val="00EC4472"/>
    <w:rsid w:val="00EC79E6"/>
    <w:rsid w:val="00ED0F7D"/>
    <w:rsid w:val="00ED35DB"/>
    <w:rsid w:val="00ED7048"/>
    <w:rsid w:val="00EE4DB0"/>
    <w:rsid w:val="00EE5519"/>
    <w:rsid w:val="00EF1627"/>
    <w:rsid w:val="00F02DCD"/>
    <w:rsid w:val="00F04AA9"/>
    <w:rsid w:val="00F2216C"/>
    <w:rsid w:val="00F232A1"/>
    <w:rsid w:val="00F41DBD"/>
    <w:rsid w:val="00F44E67"/>
    <w:rsid w:val="00F46FBC"/>
    <w:rsid w:val="00F54079"/>
    <w:rsid w:val="00F5538B"/>
    <w:rsid w:val="00F612E4"/>
    <w:rsid w:val="00F6253C"/>
    <w:rsid w:val="00F64762"/>
    <w:rsid w:val="00F6478B"/>
    <w:rsid w:val="00F7318D"/>
    <w:rsid w:val="00F809B5"/>
    <w:rsid w:val="00F85A52"/>
    <w:rsid w:val="00F92B23"/>
    <w:rsid w:val="00FB0B35"/>
    <w:rsid w:val="00FB2031"/>
    <w:rsid w:val="00FB3BF4"/>
    <w:rsid w:val="00FC3541"/>
    <w:rsid w:val="00FC3D2B"/>
    <w:rsid w:val="00FC67BB"/>
    <w:rsid w:val="00FD0D53"/>
    <w:rsid w:val="00FD7257"/>
    <w:rsid w:val="00FE003F"/>
    <w:rsid w:val="00FE307C"/>
    <w:rsid w:val="00FE370B"/>
    <w:rsid w:val="00FE56C2"/>
    <w:rsid w:val="00FF2269"/>
    <w:rsid w:val="00FF4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C54"/>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EE4DB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314C54"/>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314C54"/>
  </w:style>
  <w:style w:type="paragraph" w:styleId="a5">
    <w:name w:val="No Spacing"/>
    <w:uiPriority w:val="1"/>
    <w:qFormat/>
    <w:rsid w:val="00314C54"/>
    <w:pPr>
      <w:spacing w:after="0" w:line="240" w:lineRule="auto"/>
    </w:pPr>
  </w:style>
  <w:style w:type="paragraph" w:styleId="a6">
    <w:name w:val="Balloon Text"/>
    <w:basedOn w:val="a"/>
    <w:link w:val="a7"/>
    <w:uiPriority w:val="99"/>
    <w:semiHidden/>
    <w:unhideWhenUsed/>
    <w:rsid w:val="00314C54"/>
    <w:rPr>
      <w:rFonts w:ascii="Segoe UI" w:hAnsi="Segoe UI" w:cs="Segoe UI"/>
      <w:sz w:val="18"/>
      <w:szCs w:val="18"/>
    </w:rPr>
  </w:style>
  <w:style w:type="character" w:customStyle="1" w:styleId="a7">
    <w:name w:val="Текст выноски Знак"/>
    <w:basedOn w:val="a0"/>
    <w:link w:val="a6"/>
    <w:uiPriority w:val="99"/>
    <w:semiHidden/>
    <w:rsid w:val="00314C54"/>
    <w:rPr>
      <w:rFonts w:ascii="Segoe UI" w:eastAsia="Times New Roman" w:hAnsi="Segoe UI" w:cs="Segoe UI"/>
      <w:sz w:val="18"/>
      <w:szCs w:val="18"/>
      <w:lang w:eastAsia="ru-RU"/>
    </w:rPr>
  </w:style>
  <w:style w:type="paragraph" w:styleId="a8">
    <w:name w:val="Normal (Web)"/>
    <w:basedOn w:val="a"/>
    <w:uiPriority w:val="99"/>
    <w:unhideWhenUsed/>
    <w:rsid w:val="00656B9B"/>
    <w:pPr>
      <w:spacing w:before="100" w:beforeAutospacing="1" w:after="100" w:afterAutospacing="1"/>
    </w:pPr>
  </w:style>
  <w:style w:type="character" w:customStyle="1" w:styleId="fieldcorrespondentitem">
    <w:name w:val="field_correspondent_item"/>
    <w:basedOn w:val="a0"/>
    <w:rsid w:val="00EE4DB0"/>
  </w:style>
  <w:style w:type="character" w:customStyle="1" w:styleId="30">
    <w:name w:val="Заголовок 3 Знак"/>
    <w:basedOn w:val="a0"/>
    <w:link w:val="3"/>
    <w:uiPriority w:val="9"/>
    <w:rsid w:val="00EE4DB0"/>
    <w:rPr>
      <w:rFonts w:ascii="Times New Roman" w:eastAsia="Times New Roman" w:hAnsi="Times New Roman" w:cs="Times New Roman"/>
      <w:b/>
      <w:bCs/>
      <w:sz w:val="27"/>
      <w:szCs w:val="27"/>
      <w:lang w:eastAsia="ru-RU"/>
    </w:rPr>
  </w:style>
  <w:style w:type="paragraph" w:styleId="a9">
    <w:name w:val="header"/>
    <w:basedOn w:val="a"/>
    <w:link w:val="aa"/>
    <w:uiPriority w:val="99"/>
    <w:unhideWhenUsed/>
    <w:rsid w:val="00530D0F"/>
    <w:pPr>
      <w:tabs>
        <w:tab w:val="center" w:pos="4677"/>
        <w:tab w:val="right" w:pos="9355"/>
      </w:tabs>
    </w:pPr>
  </w:style>
  <w:style w:type="character" w:customStyle="1" w:styleId="aa">
    <w:name w:val="Верхний колонтитул Знак"/>
    <w:basedOn w:val="a0"/>
    <w:link w:val="a9"/>
    <w:uiPriority w:val="99"/>
    <w:rsid w:val="00530D0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530D0F"/>
    <w:pPr>
      <w:tabs>
        <w:tab w:val="center" w:pos="4677"/>
        <w:tab w:val="right" w:pos="9355"/>
      </w:tabs>
    </w:pPr>
  </w:style>
  <w:style w:type="character" w:customStyle="1" w:styleId="ac">
    <w:name w:val="Нижний колонтитул Знак"/>
    <w:basedOn w:val="a0"/>
    <w:link w:val="ab"/>
    <w:uiPriority w:val="99"/>
    <w:rsid w:val="00530D0F"/>
    <w:rPr>
      <w:rFonts w:ascii="Times New Roman" w:eastAsia="Times New Roman" w:hAnsi="Times New Roman" w:cs="Times New Roman"/>
      <w:sz w:val="24"/>
      <w:szCs w:val="24"/>
      <w:lang w:eastAsia="ru-RU"/>
    </w:rPr>
  </w:style>
  <w:style w:type="paragraph" w:styleId="ad">
    <w:name w:val="Revision"/>
    <w:hidden/>
    <w:uiPriority w:val="99"/>
    <w:semiHidden/>
    <w:rsid w:val="00AE383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C54"/>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EE4DB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314C54"/>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314C54"/>
  </w:style>
  <w:style w:type="paragraph" w:styleId="a5">
    <w:name w:val="No Spacing"/>
    <w:uiPriority w:val="1"/>
    <w:qFormat/>
    <w:rsid w:val="00314C54"/>
    <w:pPr>
      <w:spacing w:after="0" w:line="240" w:lineRule="auto"/>
    </w:pPr>
  </w:style>
  <w:style w:type="paragraph" w:styleId="a6">
    <w:name w:val="Balloon Text"/>
    <w:basedOn w:val="a"/>
    <w:link w:val="a7"/>
    <w:uiPriority w:val="99"/>
    <w:semiHidden/>
    <w:unhideWhenUsed/>
    <w:rsid w:val="00314C54"/>
    <w:rPr>
      <w:rFonts w:ascii="Segoe UI" w:hAnsi="Segoe UI" w:cs="Segoe UI"/>
      <w:sz w:val="18"/>
      <w:szCs w:val="18"/>
    </w:rPr>
  </w:style>
  <w:style w:type="character" w:customStyle="1" w:styleId="a7">
    <w:name w:val="Текст выноски Знак"/>
    <w:basedOn w:val="a0"/>
    <w:link w:val="a6"/>
    <w:uiPriority w:val="99"/>
    <w:semiHidden/>
    <w:rsid w:val="00314C54"/>
    <w:rPr>
      <w:rFonts w:ascii="Segoe UI" w:eastAsia="Times New Roman" w:hAnsi="Segoe UI" w:cs="Segoe UI"/>
      <w:sz w:val="18"/>
      <w:szCs w:val="18"/>
      <w:lang w:eastAsia="ru-RU"/>
    </w:rPr>
  </w:style>
  <w:style w:type="paragraph" w:styleId="a8">
    <w:name w:val="Normal (Web)"/>
    <w:basedOn w:val="a"/>
    <w:uiPriority w:val="99"/>
    <w:unhideWhenUsed/>
    <w:rsid w:val="00656B9B"/>
    <w:pPr>
      <w:spacing w:before="100" w:beforeAutospacing="1" w:after="100" w:afterAutospacing="1"/>
    </w:pPr>
  </w:style>
  <w:style w:type="character" w:customStyle="1" w:styleId="fieldcorrespondentitem">
    <w:name w:val="field_correspondent_item"/>
    <w:basedOn w:val="a0"/>
    <w:rsid w:val="00EE4DB0"/>
  </w:style>
  <w:style w:type="character" w:customStyle="1" w:styleId="30">
    <w:name w:val="Заголовок 3 Знак"/>
    <w:basedOn w:val="a0"/>
    <w:link w:val="3"/>
    <w:uiPriority w:val="9"/>
    <w:rsid w:val="00EE4DB0"/>
    <w:rPr>
      <w:rFonts w:ascii="Times New Roman" w:eastAsia="Times New Roman" w:hAnsi="Times New Roman" w:cs="Times New Roman"/>
      <w:b/>
      <w:bCs/>
      <w:sz w:val="27"/>
      <w:szCs w:val="27"/>
      <w:lang w:eastAsia="ru-RU"/>
    </w:rPr>
  </w:style>
  <w:style w:type="paragraph" w:styleId="a9">
    <w:name w:val="header"/>
    <w:basedOn w:val="a"/>
    <w:link w:val="aa"/>
    <w:uiPriority w:val="99"/>
    <w:unhideWhenUsed/>
    <w:rsid w:val="00530D0F"/>
    <w:pPr>
      <w:tabs>
        <w:tab w:val="center" w:pos="4677"/>
        <w:tab w:val="right" w:pos="9355"/>
      </w:tabs>
    </w:pPr>
  </w:style>
  <w:style w:type="character" w:customStyle="1" w:styleId="aa">
    <w:name w:val="Верхний колонтитул Знак"/>
    <w:basedOn w:val="a0"/>
    <w:link w:val="a9"/>
    <w:uiPriority w:val="99"/>
    <w:rsid w:val="00530D0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530D0F"/>
    <w:pPr>
      <w:tabs>
        <w:tab w:val="center" w:pos="4677"/>
        <w:tab w:val="right" w:pos="9355"/>
      </w:tabs>
    </w:pPr>
  </w:style>
  <w:style w:type="character" w:customStyle="1" w:styleId="ac">
    <w:name w:val="Нижний колонтитул Знак"/>
    <w:basedOn w:val="a0"/>
    <w:link w:val="ab"/>
    <w:uiPriority w:val="99"/>
    <w:rsid w:val="00530D0F"/>
    <w:rPr>
      <w:rFonts w:ascii="Times New Roman" w:eastAsia="Times New Roman" w:hAnsi="Times New Roman" w:cs="Times New Roman"/>
      <w:sz w:val="24"/>
      <w:szCs w:val="24"/>
      <w:lang w:eastAsia="ru-RU"/>
    </w:rPr>
  </w:style>
  <w:style w:type="paragraph" w:styleId="ad">
    <w:name w:val="Revision"/>
    <w:hidden/>
    <w:uiPriority w:val="99"/>
    <w:semiHidden/>
    <w:rsid w:val="00AE383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294859">
      <w:bodyDiv w:val="1"/>
      <w:marLeft w:val="0"/>
      <w:marRight w:val="0"/>
      <w:marTop w:val="0"/>
      <w:marBottom w:val="0"/>
      <w:divBdr>
        <w:top w:val="none" w:sz="0" w:space="0" w:color="auto"/>
        <w:left w:val="none" w:sz="0" w:space="0" w:color="auto"/>
        <w:bottom w:val="none" w:sz="0" w:space="0" w:color="auto"/>
        <w:right w:val="none" w:sz="0" w:space="0" w:color="auto"/>
      </w:divBdr>
    </w:div>
    <w:div w:id="1009874369">
      <w:bodyDiv w:val="1"/>
      <w:marLeft w:val="0"/>
      <w:marRight w:val="0"/>
      <w:marTop w:val="0"/>
      <w:marBottom w:val="0"/>
      <w:divBdr>
        <w:top w:val="none" w:sz="0" w:space="0" w:color="auto"/>
        <w:left w:val="none" w:sz="0" w:space="0" w:color="auto"/>
        <w:bottom w:val="none" w:sz="0" w:space="0" w:color="auto"/>
        <w:right w:val="none" w:sz="0" w:space="0" w:color="auto"/>
      </w:divBdr>
    </w:div>
    <w:div w:id="1380780317">
      <w:bodyDiv w:val="1"/>
      <w:marLeft w:val="0"/>
      <w:marRight w:val="0"/>
      <w:marTop w:val="0"/>
      <w:marBottom w:val="0"/>
      <w:divBdr>
        <w:top w:val="none" w:sz="0" w:space="0" w:color="auto"/>
        <w:left w:val="none" w:sz="0" w:space="0" w:color="auto"/>
        <w:bottom w:val="none" w:sz="0" w:space="0" w:color="auto"/>
        <w:right w:val="none" w:sz="0" w:space="0" w:color="auto"/>
      </w:divBdr>
      <w:divsChild>
        <w:div w:id="1490638793">
          <w:marLeft w:val="0"/>
          <w:marRight w:val="0"/>
          <w:marTop w:val="0"/>
          <w:marBottom w:val="0"/>
          <w:divBdr>
            <w:top w:val="none" w:sz="0" w:space="0" w:color="auto"/>
            <w:left w:val="none" w:sz="0" w:space="0" w:color="auto"/>
            <w:bottom w:val="none" w:sz="0" w:space="0" w:color="auto"/>
            <w:right w:val="none" w:sz="0" w:space="0" w:color="auto"/>
          </w:divBdr>
        </w:div>
      </w:divsChild>
    </w:div>
    <w:div w:id="189465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66A8A-77EC-4E7D-AB89-384EED36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30</Pages>
  <Words>6849</Words>
  <Characters>39043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ПК-4</dc:creator>
  <cp:lastModifiedBy>Ерлан Джандыров</cp:lastModifiedBy>
  <cp:revision>11</cp:revision>
  <cp:lastPrinted>2025-11-24T05:19:00Z</cp:lastPrinted>
  <dcterms:created xsi:type="dcterms:W3CDTF">2025-11-26T11:09:00Z</dcterms:created>
  <dcterms:modified xsi:type="dcterms:W3CDTF">2025-12-18T04:54:00Z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f3c24135-07f8-400b-8a73-5d9ffd98fd8c</vt:lpwstr>
  </property>
</Properties>
</file>